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319A6" w14:textId="155DCA6E" w:rsidR="00C5460C" w:rsidRPr="00C718C9" w:rsidRDefault="00C5460C" w:rsidP="00C5460C">
      <w:pPr>
        <w:spacing w:after="0" w:line="240" w:lineRule="auto"/>
        <w:ind w:left="1701" w:hanging="1701"/>
        <w:jc w:val="right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 xml:space="preserve">Załącznik nr </w:t>
      </w:r>
      <w:r w:rsidR="002A0E84" w:rsidRPr="00C718C9">
        <w:rPr>
          <w:rFonts w:ascii="Verdana" w:hAnsi="Verdana" w:cstheme="minorHAnsi"/>
          <w:sz w:val="18"/>
          <w:szCs w:val="18"/>
        </w:rPr>
        <w:t>6</w:t>
      </w:r>
    </w:p>
    <w:p w14:paraId="0A19D71C" w14:textId="77777777" w:rsidR="00C5460C" w:rsidRPr="00C718C9" w:rsidRDefault="00C5460C" w:rsidP="004149FC">
      <w:pPr>
        <w:spacing w:after="0" w:line="240" w:lineRule="auto"/>
        <w:ind w:left="1701" w:hanging="1701"/>
        <w:jc w:val="both"/>
        <w:rPr>
          <w:rFonts w:ascii="Verdana" w:hAnsi="Verdana" w:cstheme="minorHAnsi"/>
          <w:sz w:val="18"/>
          <w:szCs w:val="18"/>
        </w:rPr>
      </w:pPr>
    </w:p>
    <w:p w14:paraId="5E03A9B3" w14:textId="77777777" w:rsidR="00C5460C" w:rsidRPr="00C718C9" w:rsidRDefault="00C5460C" w:rsidP="004149FC">
      <w:pPr>
        <w:spacing w:after="0" w:line="240" w:lineRule="auto"/>
        <w:ind w:left="1701" w:hanging="1701"/>
        <w:jc w:val="both"/>
        <w:rPr>
          <w:rFonts w:ascii="Verdana" w:hAnsi="Verdana" w:cstheme="minorHAnsi"/>
          <w:sz w:val="18"/>
          <w:szCs w:val="18"/>
        </w:rPr>
      </w:pPr>
    </w:p>
    <w:p w14:paraId="23712E33" w14:textId="786AFBD1" w:rsidR="00132429" w:rsidRPr="00C718C9" w:rsidRDefault="007350AE" w:rsidP="00C5460C">
      <w:pPr>
        <w:suppressAutoHyphens/>
        <w:autoSpaceDE w:val="0"/>
        <w:spacing w:after="0" w:line="240" w:lineRule="auto"/>
        <w:jc w:val="center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 xml:space="preserve">Świadczenie usług dla Polskiego Wydawnictwa Muzycznego polegających </w:t>
      </w:r>
      <w:r w:rsidR="002537BA" w:rsidRPr="00C718C9">
        <w:rPr>
          <w:rFonts w:ascii="Verdana" w:hAnsi="Verdana" w:cstheme="minorHAnsi"/>
          <w:sz w:val="18"/>
          <w:szCs w:val="18"/>
        </w:rPr>
        <w:t>na</w:t>
      </w:r>
      <w:r w:rsidR="00D34F39" w:rsidRPr="00C718C9">
        <w:rPr>
          <w:rFonts w:ascii="Verdana" w:hAnsi="Verdana" w:cstheme="minorHAnsi"/>
          <w:sz w:val="18"/>
          <w:szCs w:val="18"/>
        </w:rPr>
        <w:t xml:space="preserve"> </w:t>
      </w:r>
      <w:r w:rsidR="001A721C" w:rsidRPr="00C718C9">
        <w:rPr>
          <w:rFonts w:ascii="Verdana" w:hAnsi="Verdana" w:cstheme="minorHAnsi"/>
          <w:sz w:val="18"/>
          <w:szCs w:val="18"/>
        </w:rPr>
        <w:t xml:space="preserve">sprzątaniu </w:t>
      </w:r>
      <w:r w:rsidR="00C13336" w:rsidRPr="00C718C9">
        <w:rPr>
          <w:rFonts w:ascii="Verdana" w:hAnsi="Verdana" w:cstheme="minorHAnsi"/>
          <w:sz w:val="18"/>
          <w:szCs w:val="18"/>
        </w:rPr>
        <w:t>pomieszczeń biurowo-magazynowych, utrzymani</w:t>
      </w:r>
      <w:r w:rsidR="00EC5973" w:rsidRPr="00C718C9">
        <w:rPr>
          <w:rFonts w:ascii="Verdana" w:hAnsi="Verdana" w:cstheme="minorHAnsi"/>
          <w:sz w:val="18"/>
          <w:szCs w:val="18"/>
        </w:rPr>
        <w:t>u</w:t>
      </w:r>
      <w:r w:rsidR="00C13336" w:rsidRPr="00C718C9">
        <w:rPr>
          <w:rFonts w:ascii="Verdana" w:hAnsi="Verdana" w:cstheme="minorHAnsi"/>
          <w:sz w:val="18"/>
          <w:szCs w:val="18"/>
        </w:rPr>
        <w:t xml:space="preserve"> terenu zewnętrznego</w:t>
      </w:r>
      <w:r w:rsidR="00DF6FB9" w:rsidRPr="00C718C9">
        <w:rPr>
          <w:rFonts w:ascii="Verdana" w:hAnsi="Verdana" w:cstheme="minorHAnsi"/>
          <w:sz w:val="18"/>
          <w:szCs w:val="18"/>
        </w:rPr>
        <w:t xml:space="preserve"> </w:t>
      </w:r>
      <w:r w:rsidR="001A721C" w:rsidRPr="00C718C9">
        <w:rPr>
          <w:rFonts w:ascii="Verdana" w:hAnsi="Verdana" w:cstheme="minorHAnsi"/>
          <w:sz w:val="18"/>
          <w:szCs w:val="18"/>
        </w:rPr>
        <w:t>w budynk</w:t>
      </w:r>
      <w:r w:rsidR="00E9214C" w:rsidRPr="00C718C9">
        <w:rPr>
          <w:rFonts w:ascii="Verdana" w:hAnsi="Verdana" w:cstheme="minorHAnsi"/>
          <w:sz w:val="18"/>
          <w:szCs w:val="18"/>
        </w:rPr>
        <w:t>u</w:t>
      </w:r>
      <w:r w:rsidR="00D34F39" w:rsidRPr="00C718C9">
        <w:rPr>
          <w:rFonts w:ascii="Verdana" w:hAnsi="Verdana" w:cstheme="minorHAnsi"/>
          <w:sz w:val="18"/>
          <w:szCs w:val="18"/>
        </w:rPr>
        <w:t xml:space="preserve"> </w:t>
      </w:r>
      <w:r w:rsidR="001A721C" w:rsidRPr="00C718C9">
        <w:rPr>
          <w:rFonts w:ascii="Verdana" w:hAnsi="Verdana" w:cstheme="minorHAnsi"/>
          <w:sz w:val="18"/>
          <w:szCs w:val="18"/>
        </w:rPr>
        <w:t>w Krakowie</w:t>
      </w:r>
    </w:p>
    <w:p w14:paraId="3B4B77D6" w14:textId="7611BE18" w:rsidR="00C5460C" w:rsidRPr="00C718C9" w:rsidRDefault="00C5460C" w:rsidP="00C5460C">
      <w:pPr>
        <w:suppressAutoHyphens/>
        <w:autoSpaceDE w:val="0"/>
        <w:spacing w:after="0" w:line="240" w:lineRule="auto"/>
        <w:jc w:val="center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 xml:space="preserve">Postępowanie nr </w:t>
      </w:r>
      <w:r w:rsidR="005A1F44">
        <w:rPr>
          <w:rFonts w:ascii="Verdana" w:hAnsi="Verdana"/>
          <w:bCs/>
          <w:sz w:val="18"/>
          <w:szCs w:val="18"/>
        </w:rPr>
        <w:t>ZZP.261.20.2019</w:t>
      </w:r>
      <w:bookmarkStart w:id="0" w:name="_GoBack"/>
      <w:bookmarkEnd w:id="0"/>
    </w:p>
    <w:p w14:paraId="59132D53" w14:textId="0D9EE6AE" w:rsidR="0014407B" w:rsidRPr="00C718C9" w:rsidRDefault="00C5460C" w:rsidP="00042F97">
      <w:pPr>
        <w:pStyle w:val="Nagwek1"/>
        <w:jc w:val="center"/>
        <w:rPr>
          <w:rFonts w:ascii="Verdana" w:eastAsia="Times New Roman" w:hAnsi="Verdana" w:cstheme="minorHAnsi"/>
          <w:b w:val="0"/>
          <w:bCs w:val="0"/>
          <w:color w:val="auto"/>
          <w:sz w:val="18"/>
          <w:szCs w:val="18"/>
        </w:rPr>
      </w:pPr>
      <w:r w:rsidRPr="00C718C9">
        <w:rPr>
          <w:rFonts w:ascii="Verdana" w:eastAsia="Times New Roman" w:hAnsi="Verdana" w:cstheme="minorHAnsi"/>
          <w:b w:val="0"/>
          <w:bCs w:val="0"/>
          <w:color w:val="auto"/>
          <w:sz w:val="18"/>
          <w:szCs w:val="18"/>
        </w:rPr>
        <w:t xml:space="preserve">SZCZEGÓŁOWY </w:t>
      </w:r>
      <w:r w:rsidR="0014407B" w:rsidRPr="00C718C9">
        <w:rPr>
          <w:rFonts w:ascii="Verdana" w:eastAsia="Times New Roman" w:hAnsi="Verdana" w:cstheme="minorHAnsi"/>
          <w:b w:val="0"/>
          <w:bCs w:val="0"/>
          <w:color w:val="auto"/>
          <w:sz w:val="18"/>
          <w:szCs w:val="18"/>
        </w:rPr>
        <w:t>OPIS PRZEDMIOTU ZAMÓWIENIA</w:t>
      </w:r>
    </w:p>
    <w:p w14:paraId="4BFB9DBB" w14:textId="77777777" w:rsidR="00C24F7F" w:rsidRPr="00C718C9" w:rsidRDefault="00C24F7F" w:rsidP="00042F97">
      <w:pPr>
        <w:spacing w:after="0"/>
        <w:jc w:val="center"/>
        <w:rPr>
          <w:rFonts w:ascii="Verdana" w:hAnsi="Verdana" w:cstheme="minorHAnsi"/>
          <w:b/>
          <w:sz w:val="18"/>
          <w:szCs w:val="18"/>
          <w:u w:val="single"/>
        </w:rPr>
      </w:pPr>
    </w:p>
    <w:p w14:paraId="0EDEE1E2" w14:textId="77777777" w:rsidR="0014407B" w:rsidRPr="00C718C9" w:rsidRDefault="00C24F7F" w:rsidP="00D51877">
      <w:pPr>
        <w:pStyle w:val="Akapitzlist"/>
        <w:numPr>
          <w:ilvl w:val="6"/>
          <w:numId w:val="5"/>
        </w:numPr>
        <w:tabs>
          <w:tab w:val="clear" w:pos="5040"/>
        </w:tabs>
        <w:spacing w:after="0"/>
        <w:ind w:left="284" w:hanging="284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b/>
          <w:sz w:val="18"/>
          <w:szCs w:val="18"/>
        </w:rPr>
        <w:t xml:space="preserve">Wykonawca </w:t>
      </w:r>
      <w:r w:rsidRPr="00C718C9">
        <w:rPr>
          <w:rFonts w:ascii="Verdana" w:hAnsi="Verdana" w:cstheme="minorHAnsi"/>
          <w:sz w:val="18"/>
          <w:szCs w:val="18"/>
        </w:rPr>
        <w:t>zobowiązuje się do:</w:t>
      </w:r>
    </w:p>
    <w:p w14:paraId="7D1F7064" w14:textId="77777777" w:rsidR="009D3C68" w:rsidRPr="00C718C9" w:rsidRDefault="0014407B" w:rsidP="00E637FB">
      <w:pPr>
        <w:numPr>
          <w:ilvl w:val="0"/>
          <w:numId w:val="26"/>
        </w:numPr>
        <w:suppressAutoHyphens/>
        <w:autoSpaceDE w:val="0"/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 xml:space="preserve">używania własnych środków czystości, dezynfekujących, zapachowych, worków na śmieci, ręczników papierowych, papierów toaletowych, mydła w płynie oraz środków odladzających. </w:t>
      </w:r>
      <w:r w:rsidR="00CC4E45" w:rsidRPr="00C718C9">
        <w:rPr>
          <w:rFonts w:ascii="Verdana" w:hAnsi="Verdana" w:cstheme="minorHAnsi"/>
          <w:spacing w:val="-3"/>
          <w:sz w:val="18"/>
          <w:szCs w:val="18"/>
        </w:rPr>
        <w:t>Środki cz</w:t>
      </w:r>
      <w:r w:rsidR="007C076F" w:rsidRPr="00C718C9">
        <w:rPr>
          <w:rFonts w:ascii="Verdana" w:hAnsi="Verdana" w:cstheme="minorHAnsi"/>
          <w:sz w:val="18"/>
          <w:szCs w:val="18"/>
        </w:rPr>
        <w:t>ystości i </w:t>
      </w:r>
      <w:r w:rsidR="00CC4E45" w:rsidRPr="00C718C9">
        <w:rPr>
          <w:rFonts w:ascii="Verdana" w:hAnsi="Verdana" w:cstheme="minorHAnsi"/>
          <w:sz w:val="18"/>
          <w:szCs w:val="18"/>
        </w:rPr>
        <w:t>środki higieniczne będą dostarczane i uzupełniane według bieżących potrzeb w celu zapewnienia należytego wykonania</w:t>
      </w:r>
      <w:r w:rsidR="00C854E7" w:rsidRPr="00C718C9">
        <w:rPr>
          <w:rFonts w:ascii="Verdana" w:hAnsi="Verdana" w:cstheme="minorHAnsi"/>
          <w:sz w:val="18"/>
          <w:szCs w:val="18"/>
        </w:rPr>
        <w:t xml:space="preserve"> usługi</w:t>
      </w:r>
      <w:r w:rsidR="00E637FB" w:rsidRPr="00C718C9">
        <w:rPr>
          <w:rFonts w:ascii="Verdana" w:hAnsi="Verdana" w:cstheme="minorHAnsi"/>
          <w:sz w:val="18"/>
          <w:szCs w:val="18"/>
        </w:rPr>
        <w:t>,</w:t>
      </w:r>
    </w:p>
    <w:p w14:paraId="3A27A4D0" w14:textId="77777777" w:rsidR="009D3C68" w:rsidRPr="00C718C9" w:rsidRDefault="00C24F7F" w:rsidP="00E637FB">
      <w:pPr>
        <w:numPr>
          <w:ilvl w:val="0"/>
          <w:numId w:val="26"/>
        </w:numPr>
        <w:suppressAutoHyphens/>
        <w:autoSpaceDE w:val="0"/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bookmarkStart w:id="1" w:name="_Hlk19789177"/>
      <w:r w:rsidRPr="00C718C9">
        <w:rPr>
          <w:rFonts w:ascii="Verdana" w:hAnsi="Verdana" w:cstheme="minorHAnsi"/>
          <w:sz w:val="18"/>
          <w:szCs w:val="18"/>
        </w:rPr>
        <w:t xml:space="preserve">wykorzystywania </w:t>
      </w:r>
      <w:r w:rsidR="00F144BB" w:rsidRPr="00C718C9">
        <w:rPr>
          <w:rFonts w:ascii="Verdana" w:hAnsi="Verdana" w:cstheme="minorHAnsi"/>
          <w:sz w:val="18"/>
          <w:szCs w:val="18"/>
        </w:rPr>
        <w:t>środk</w:t>
      </w:r>
      <w:r w:rsidRPr="00C718C9">
        <w:rPr>
          <w:rFonts w:ascii="Verdana" w:hAnsi="Verdana" w:cstheme="minorHAnsi"/>
          <w:sz w:val="18"/>
          <w:szCs w:val="18"/>
        </w:rPr>
        <w:t>ów</w:t>
      </w:r>
      <w:r w:rsidR="00F144BB" w:rsidRPr="00C718C9">
        <w:rPr>
          <w:rFonts w:ascii="Verdana" w:hAnsi="Verdana" w:cstheme="minorHAnsi"/>
          <w:sz w:val="18"/>
          <w:szCs w:val="18"/>
        </w:rPr>
        <w:t xml:space="preserve"> czystości w procesie sprzątania </w:t>
      </w:r>
      <w:r w:rsidRPr="00C718C9">
        <w:rPr>
          <w:rFonts w:ascii="Verdana" w:hAnsi="Verdana" w:cstheme="minorHAnsi"/>
          <w:sz w:val="18"/>
          <w:szCs w:val="18"/>
        </w:rPr>
        <w:t>dobranych odpowiednio</w:t>
      </w:r>
      <w:r w:rsidR="00F144BB" w:rsidRPr="00C718C9">
        <w:rPr>
          <w:rFonts w:ascii="Verdana" w:hAnsi="Verdana" w:cstheme="minorHAnsi"/>
          <w:sz w:val="18"/>
          <w:szCs w:val="18"/>
        </w:rPr>
        <w:t xml:space="preserve"> do sprzątanych powierzchni,</w:t>
      </w:r>
      <w:r w:rsidR="007C11D8" w:rsidRPr="00C718C9">
        <w:rPr>
          <w:rFonts w:ascii="Verdana" w:hAnsi="Verdana" w:cstheme="minorHAnsi"/>
          <w:sz w:val="18"/>
          <w:szCs w:val="18"/>
        </w:rPr>
        <w:t xml:space="preserve"> gwarantując</w:t>
      </w:r>
      <w:r w:rsidRPr="00C718C9">
        <w:rPr>
          <w:rFonts w:ascii="Verdana" w:hAnsi="Verdana" w:cstheme="minorHAnsi"/>
          <w:sz w:val="18"/>
          <w:szCs w:val="18"/>
        </w:rPr>
        <w:t>ych</w:t>
      </w:r>
      <w:r w:rsidR="007C11D8" w:rsidRPr="00C718C9">
        <w:rPr>
          <w:rFonts w:ascii="Verdana" w:hAnsi="Verdana" w:cstheme="minorHAnsi"/>
          <w:sz w:val="18"/>
          <w:szCs w:val="18"/>
        </w:rPr>
        <w:t xml:space="preserve"> be</w:t>
      </w:r>
      <w:r w:rsidR="007C076F" w:rsidRPr="00C718C9">
        <w:rPr>
          <w:rFonts w:ascii="Verdana" w:hAnsi="Verdana" w:cstheme="minorHAnsi"/>
          <w:sz w:val="18"/>
          <w:szCs w:val="18"/>
        </w:rPr>
        <w:t>zpieczeństwo (antypoślizgowe) i</w:t>
      </w:r>
      <w:r w:rsidR="000F40B2" w:rsidRPr="00C718C9">
        <w:rPr>
          <w:rFonts w:ascii="Verdana" w:hAnsi="Verdana" w:cstheme="minorHAnsi"/>
          <w:sz w:val="18"/>
          <w:szCs w:val="18"/>
        </w:rPr>
        <w:t xml:space="preserve"> </w:t>
      </w:r>
      <w:r w:rsidR="00F144BB" w:rsidRPr="00C718C9">
        <w:rPr>
          <w:rFonts w:ascii="Verdana" w:hAnsi="Verdana" w:cstheme="minorHAnsi"/>
          <w:sz w:val="18"/>
          <w:szCs w:val="18"/>
        </w:rPr>
        <w:t>pełnowartościow</w:t>
      </w:r>
      <w:r w:rsidRPr="00C718C9">
        <w:rPr>
          <w:rFonts w:ascii="Verdana" w:hAnsi="Verdana" w:cstheme="minorHAnsi"/>
          <w:sz w:val="18"/>
          <w:szCs w:val="18"/>
        </w:rPr>
        <w:t xml:space="preserve">ych, posiadających </w:t>
      </w:r>
      <w:r w:rsidR="00F144BB" w:rsidRPr="00C718C9">
        <w:rPr>
          <w:rFonts w:ascii="Verdana" w:hAnsi="Verdana" w:cstheme="minorHAnsi"/>
          <w:sz w:val="18"/>
          <w:szCs w:val="18"/>
        </w:rPr>
        <w:t xml:space="preserve"> atesty </w:t>
      </w:r>
      <w:r w:rsidR="00B60DDB" w:rsidRPr="00C718C9">
        <w:rPr>
          <w:rFonts w:ascii="Verdana" w:hAnsi="Verdana" w:cstheme="minorHAnsi"/>
          <w:sz w:val="18"/>
          <w:szCs w:val="18"/>
        </w:rPr>
        <w:t>(certyfikaty) ekologiczne</w:t>
      </w:r>
      <w:r w:rsidR="00F144BB" w:rsidRPr="00C718C9">
        <w:rPr>
          <w:rFonts w:ascii="Verdana" w:hAnsi="Verdana" w:cstheme="minorHAnsi"/>
          <w:sz w:val="18"/>
          <w:szCs w:val="18"/>
        </w:rPr>
        <w:t>. Atesty</w:t>
      </w:r>
      <w:r w:rsidR="00B60DDB" w:rsidRPr="00C718C9">
        <w:rPr>
          <w:rFonts w:ascii="Verdana" w:hAnsi="Verdana" w:cstheme="minorHAnsi"/>
          <w:sz w:val="18"/>
          <w:szCs w:val="18"/>
        </w:rPr>
        <w:t xml:space="preserve"> ekologiczne</w:t>
      </w:r>
      <w:r w:rsidR="00F144BB" w:rsidRPr="00C718C9">
        <w:rPr>
          <w:rFonts w:ascii="Verdana" w:hAnsi="Verdana" w:cstheme="minorHAnsi"/>
          <w:sz w:val="18"/>
          <w:szCs w:val="18"/>
        </w:rPr>
        <w:t xml:space="preserve"> na środki czyszczące, myjące, nabłyszczające i</w:t>
      </w:r>
      <w:r w:rsidR="00B60DDB" w:rsidRPr="00C718C9">
        <w:rPr>
          <w:rFonts w:ascii="Verdana" w:hAnsi="Verdana" w:cstheme="minorHAnsi"/>
          <w:sz w:val="18"/>
          <w:szCs w:val="18"/>
        </w:rPr>
        <w:t> </w:t>
      </w:r>
      <w:r w:rsidR="00F144BB" w:rsidRPr="00C718C9">
        <w:rPr>
          <w:rFonts w:ascii="Verdana" w:hAnsi="Verdana" w:cstheme="minorHAnsi"/>
          <w:sz w:val="18"/>
          <w:szCs w:val="18"/>
        </w:rPr>
        <w:t xml:space="preserve">konserwujące wykorzystywane w procesie sprzątania </w:t>
      </w:r>
      <w:r w:rsidRPr="00C718C9">
        <w:rPr>
          <w:rFonts w:ascii="Verdana" w:hAnsi="Verdana" w:cstheme="minorHAnsi"/>
          <w:sz w:val="18"/>
          <w:szCs w:val="18"/>
        </w:rPr>
        <w:t xml:space="preserve">zostaną dostarczone </w:t>
      </w:r>
      <w:r w:rsidR="00F144BB" w:rsidRPr="00C718C9">
        <w:rPr>
          <w:rFonts w:ascii="Verdana" w:hAnsi="Verdana" w:cstheme="minorHAnsi"/>
          <w:sz w:val="18"/>
          <w:szCs w:val="18"/>
        </w:rPr>
        <w:t xml:space="preserve">do Zamawiającego niezwłocznie po podpisaniu umowy, przed rozpoczęciem </w:t>
      </w:r>
      <w:r w:rsidRPr="00C718C9">
        <w:rPr>
          <w:rFonts w:ascii="Verdana" w:hAnsi="Verdana" w:cstheme="minorHAnsi"/>
          <w:sz w:val="18"/>
          <w:szCs w:val="18"/>
        </w:rPr>
        <w:t xml:space="preserve">usługi </w:t>
      </w:r>
      <w:r w:rsidR="00F144BB" w:rsidRPr="00C718C9">
        <w:rPr>
          <w:rFonts w:ascii="Verdana" w:hAnsi="Verdana" w:cstheme="minorHAnsi"/>
          <w:sz w:val="18"/>
          <w:szCs w:val="18"/>
        </w:rPr>
        <w:t>sprzątania</w:t>
      </w:r>
      <w:r w:rsidR="00E637FB" w:rsidRPr="00C718C9">
        <w:rPr>
          <w:rFonts w:ascii="Verdana" w:hAnsi="Verdana" w:cstheme="minorHAnsi"/>
          <w:sz w:val="18"/>
          <w:szCs w:val="18"/>
        </w:rPr>
        <w:t>,</w:t>
      </w:r>
    </w:p>
    <w:bookmarkEnd w:id="1"/>
    <w:p w14:paraId="1DEA9C67" w14:textId="7936B20F" w:rsidR="009D3C68" w:rsidRPr="00C718C9" w:rsidRDefault="00C24F7F" w:rsidP="00E637FB">
      <w:pPr>
        <w:numPr>
          <w:ilvl w:val="0"/>
          <w:numId w:val="26"/>
        </w:numPr>
        <w:suppressAutoHyphens/>
        <w:autoSpaceDE w:val="0"/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 xml:space="preserve">posługiwania się </w:t>
      </w:r>
      <w:r w:rsidR="00485DDC" w:rsidRPr="00C718C9">
        <w:rPr>
          <w:rFonts w:ascii="Verdana" w:hAnsi="Verdana" w:cstheme="minorHAnsi"/>
          <w:spacing w:val="-3"/>
          <w:sz w:val="18"/>
          <w:szCs w:val="18"/>
          <w:lang w:eastAsia="zh-CN"/>
        </w:rPr>
        <w:t>do utrzymania porządku wewnątrz budynku</w:t>
      </w:r>
      <w:r w:rsidR="00485DDC" w:rsidRPr="00C718C9">
        <w:rPr>
          <w:rFonts w:ascii="Verdana" w:hAnsi="Verdana" w:cstheme="minorHAnsi"/>
          <w:sz w:val="18"/>
          <w:szCs w:val="18"/>
        </w:rPr>
        <w:t xml:space="preserve"> własnymi </w:t>
      </w:r>
      <w:r w:rsidRPr="00C718C9">
        <w:rPr>
          <w:rFonts w:ascii="Verdana" w:hAnsi="Verdana" w:cstheme="minorHAnsi"/>
          <w:sz w:val="18"/>
          <w:szCs w:val="18"/>
        </w:rPr>
        <w:t>n</w:t>
      </w:r>
      <w:r w:rsidR="00CC4E45" w:rsidRPr="00C718C9">
        <w:rPr>
          <w:rFonts w:ascii="Verdana" w:hAnsi="Verdana" w:cstheme="minorHAnsi"/>
          <w:sz w:val="18"/>
          <w:szCs w:val="18"/>
        </w:rPr>
        <w:t>arzędzia</w:t>
      </w:r>
      <w:r w:rsidRPr="00C718C9">
        <w:rPr>
          <w:rFonts w:ascii="Verdana" w:hAnsi="Verdana" w:cstheme="minorHAnsi"/>
          <w:sz w:val="18"/>
          <w:szCs w:val="18"/>
        </w:rPr>
        <w:t>mi</w:t>
      </w:r>
      <w:r w:rsidR="00CC4E45" w:rsidRPr="00C718C9">
        <w:rPr>
          <w:rFonts w:ascii="Verdana" w:hAnsi="Verdana" w:cstheme="minorHAnsi"/>
          <w:sz w:val="18"/>
          <w:szCs w:val="18"/>
        </w:rPr>
        <w:t xml:space="preserve"> </w:t>
      </w:r>
      <w:r w:rsidR="00485DDC" w:rsidRPr="00C718C9">
        <w:rPr>
          <w:rFonts w:ascii="Verdana" w:hAnsi="Verdana" w:cstheme="minorHAnsi"/>
          <w:sz w:val="18"/>
          <w:szCs w:val="18"/>
        </w:rPr>
        <w:t xml:space="preserve">oraz </w:t>
      </w:r>
      <w:r w:rsidR="00CC4E45" w:rsidRPr="00C718C9">
        <w:rPr>
          <w:rFonts w:ascii="Verdana" w:hAnsi="Verdana" w:cstheme="minorHAnsi"/>
          <w:sz w:val="18"/>
          <w:szCs w:val="18"/>
        </w:rPr>
        <w:t>urządzenia</w:t>
      </w:r>
      <w:r w:rsidRPr="00C718C9">
        <w:rPr>
          <w:rFonts w:ascii="Verdana" w:hAnsi="Verdana" w:cstheme="minorHAnsi"/>
          <w:sz w:val="18"/>
          <w:szCs w:val="18"/>
        </w:rPr>
        <w:t>mi technicznymi</w:t>
      </w:r>
      <w:r w:rsidR="00CC4E45" w:rsidRPr="00C718C9">
        <w:rPr>
          <w:rFonts w:ascii="Verdana" w:hAnsi="Verdana" w:cstheme="minorHAnsi"/>
          <w:sz w:val="18"/>
          <w:szCs w:val="18"/>
        </w:rPr>
        <w:t xml:space="preserve"> sprawn</w:t>
      </w:r>
      <w:r w:rsidRPr="00C718C9">
        <w:rPr>
          <w:rFonts w:ascii="Verdana" w:hAnsi="Verdana" w:cstheme="minorHAnsi"/>
          <w:sz w:val="18"/>
          <w:szCs w:val="18"/>
        </w:rPr>
        <w:t>ymi,</w:t>
      </w:r>
      <w:r w:rsidR="00CC4E45" w:rsidRPr="00C718C9">
        <w:rPr>
          <w:rFonts w:ascii="Verdana" w:hAnsi="Verdana" w:cstheme="minorHAnsi"/>
          <w:sz w:val="18"/>
          <w:szCs w:val="18"/>
        </w:rPr>
        <w:t xml:space="preserve"> bezpieczn</w:t>
      </w:r>
      <w:r w:rsidRPr="00C718C9">
        <w:rPr>
          <w:rFonts w:ascii="Verdana" w:hAnsi="Verdana" w:cstheme="minorHAnsi"/>
          <w:sz w:val="18"/>
          <w:szCs w:val="18"/>
        </w:rPr>
        <w:t>ymi i</w:t>
      </w:r>
      <w:r w:rsidR="00CC4E45" w:rsidRPr="00C718C9">
        <w:rPr>
          <w:rFonts w:ascii="Verdana" w:hAnsi="Verdana" w:cstheme="minorHAnsi"/>
          <w:sz w:val="18"/>
          <w:szCs w:val="18"/>
        </w:rPr>
        <w:t xml:space="preserve"> zgodn</w:t>
      </w:r>
      <w:r w:rsidRPr="00C718C9">
        <w:rPr>
          <w:rFonts w:ascii="Verdana" w:hAnsi="Verdana" w:cstheme="minorHAnsi"/>
          <w:sz w:val="18"/>
          <w:szCs w:val="18"/>
        </w:rPr>
        <w:t>ymi</w:t>
      </w:r>
      <w:r w:rsidR="00CC4E45" w:rsidRPr="00C718C9">
        <w:rPr>
          <w:rFonts w:ascii="Verdana" w:hAnsi="Verdana" w:cstheme="minorHAnsi"/>
          <w:sz w:val="18"/>
          <w:szCs w:val="18"/>
        </w:rPr>
        <w:t xml:space="preserve"> z obowiązującymi wymaganiami i przepisami</w:t>
      </w:r>
      <w:r w:rsidR="00E637FB" w:rsidRPr="00C718C9">
        <w:rPr>
          <w:rFonts w:ascii="Verdana" w:hAnsi="Verdana" w:cstheme="minorHAnsi"/>
          <w:sz w:val="18"/>
          <w:szCs w:val="18"/>
        </w:rPr>
        <w:t xml:space="preserve"> bhp</w:t>
      </w:r>
      <w:r w:rsidR="00E05015" w:rsidRPr="00C718C9">
        <w:rPr>
          <w:rFonts w:ascii="Verdana" w:hAnsi="Verdana" w:cstheme="minorHAnsi"/>
          <w:sz w:val="18"/>
          <w:szCs w:val="18"/>
        </w:rPr>
        <w:t xml:space="preserve"> oraz normami polskimi</w:t>
      </w:r>
      <w:r w:rsidR="00CC4E45" w:rsidRPr="00C718C9">
        <w:rPr>
          <w:rFonts w:ascii="Verdana" w:hAnsi="Verdana" w:cstheme="minorHAnsi"/>
          <w:sz w:val="18"/>
          <w:szCs w:val="18"/>
        </w:rPr>
        <w:t>. Urządzenia techniczne wykorzystujące energię elektryczną muszą być energooszczędne</w:t>
      </w:r>
      <w:r w:rsidR="00E05015" w:rsidRPr="00C718C9">
        <w:rPr>
          <w:rFonts w:ascii="Verdana" w:hAnsi="Verdana" w:cstheme="minorHAnsi"/>
          <w:sz w:val="18"/>
          <w:szCs w:val="18"/>
        </w:rPr>
        <w:t xml:space="preserve"> – </w:t>
      </w:r>
      <w:r w:rsidR="000F40B2" w:rsidRPr="00C718C9">
        <w:rPr>
          <w:rFonts w:ascii="Verdana" w:hAnsi="Verdana" w:cstheme="minorHAnsi"/>
          <w:sz w:val="18"/>
          <w:szCs w:val="18"/>
        </w:rPr>
        <w:t xml:space="preserve">minimalna dopuszczalna </w:t>
      </w:r>
      <w:r w:rsidR="00E05015" w:rsidRPr="00C718C9">
        <w:rPr>
          <w:rFonts w:ascii="Verdana" w:hAnsi="Verdana" w:cstheme="minorHAnsi"/>
          <w:sz w:val="18"/>
          <w:szCs w:val="18"/>
        </w:rPr>
        <w:t xml:space="preserve">klasa </w:t>
      </w:r>
      <w:r w:rsidR="000F40B2" w:rsidRPr="00C718C9">
        <w:rPr>
          <w:rFonts w:ascii="Verdana" w:hAnsi="Verdana" w:cstheme="minorHAnsi"/>
          <w:sz w:val="18"/>
          <w:szCs w:val="18"/>
        </w:rPr>
        <w:t>energetyczna A+</w:t>
      </w:r>
      <w:r w:rsidR="00E637FB" w:rsidRPr="00C718C9">
        <w:rPr>
          <w:rFonts w:ascii="Verdana" w:hAnsi="Verdana" w:cstheme="minorHAnsi"/>
          <w:sz w:val="18"/>
          <w:szCs w:val="18"/>
        </w:rPr>
        <w:t>,</w:t>
      </w:r>
    </w:p>
    <w:p w14:paraId="4C7ED0EB" w14:textId="77777777" w:rsidR="0011647C" w:rsidRPr="00C718C9" w:rsidRDefault="003124BF" w:rsidP="00E637FB">
      <w:pPr>
        <w:pStyle w:val="Akapitzlist"/>
        <w:numPr>
          <w:ilvl w:val="0"/>
          <w:numId w:val="26"/>
        </w:numPr>
        <w:suppressAutoHyphens/>
        <w:overflowPunct w:val="0"/>
        <w:autoSpaceDE w:val="0"/>
        <w:spacing w:after="0" w:line="240" w:lineRule="auto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 xml:space="preserve">w czasie </w:t>
      </w:r>
      <w:r w:rsidR="0011647C" w:rsidRPr="00C718C9">
        <w:rPr>
          <w:rFonts w:ascii="Verdana" w:hAnsi="Verdana" w:cstheme="minorHAnsi"/>
          <w:sz w:val="18"/>
          <w:szCs w:val="18"/>
        </w:rPr>
        <w:t>wykonywania usługi do zapewnienia na terenie objętym umową należnego ładu, porządku, przestrzegania przepisów BHP i ppoż. a także ponosić będzie odpowi</w:t>
      </w:r>
      <w:r w:rsidR="007C076F" w:rsidRPr="00C718C9">
        <w:rPr>
          <w:rFonts w:ascii="Verdana" w:hAnsi="Verdana" w:cstheme="minorHAnsi"/>
          <w:sz w:val="18"/>
          <w:szCs w:val="18"/>
        </w:rPr>
        <w:t>edzialność za szkody powstałe w </w:t>
      </w:r>
      <w:r w:rsidR="0011647C" w:rsidRPr="00C718C9">
        <w:rPr>
          <w:rFonts w:ascii="Verdana" w:hAnsi="Verdana" w:cstheme="minorHAnsi"/>
          <w:sz w:val="18"/>
          <w:szCs w:val="18"/>
        </w:rPr>
        <w:t>związku z realizacją usługi oraz w skutek innych działań osób zatrudnionych przez Wykonawcę.</w:t>
      </w:r>
    </w:p>
    <w:p w14:paraId="7B6C3AB8" w14:textId="77777777" w:rsidR="009D3C68" w:rsidRPr="00C718C9" w:rsidRDefault="0014407B" w:rsidP="00E637FB">
      <w:pPr>
        <w:numPr>
          <w:ilvl w:val="0"/>
          <w:numId w:val="26"/>
        </w:numPr>
        <w:suppressAutoHyphens/>
        <w:autoSpaceDE w:val="0"/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pacing w:val="-3"/>
          <w:sz w:val="18"/>
          <w:szCs w:val="18"/>
          <w:lang w:eastAsia="zh-CN"/>
        </w:rPr>
        <w:t>wykonywa</w:t>
      </w:r>
      <w:r w:rsidR="000F40B2" w:rsidRPr="00C718C9">
        <w:rPr>
          <w:rFonts w:ascii="Verdana" w:hAnsi="Verdana" w:cstheme="minorHAnsi"/>
          <w:spacing w:val="-3"/>
          <w:sz w:val="18"/>
          <w:szCs w:val="18"/>
          <w:lang w:eastAsia="zh-CN"/>
        </w:rPr>
        <w:t>nia</w:t>
      </w:r>
      <w:r w:rsidRPr="00C718C9">
        <w:rPr>
          <w:rFonts w:ascii="Verdana" w:hAnsi="Verdana" w:cstheme="minorHAnsi"/>
          <w:spacing w:val="-3"/>
          <w:sz w:val="18"/>
          <w:szCs w:val="18"/>
          <w:lang w:eastAsia="zh-CN"/>
        </w:rPr>
        <w:t xml:space="preserve"> usług</w:t>
      </w:r>
      <w:r w:rsidR="000F40B2" w:rsidRPr="00C718C9">
        <w:rPr>
          <w:rFonts w:ascii="Verdana" w:hAnsi="Verdana" w:cstheme="minorHAnsi"/>
          <w:spacing w:val="-3"/>
          <w:sz w:val="18"/>
          <w:szCs w:val="18"/>
          <w:lang w:eastAsia="zh-CN"/>
        </w:rPr>
        <w:t>i</w:t>
      </w:r>
      <w:r w:rsidRPr="00C718C9">
        <w:rPr>
          <w:rFonts w:ascii="Verdana" w:hAnsi="Verdana" w:cstheme="minorHAnsi"/>
          <w:spacing w:val="-3"/>
          <w:sz w:val="18"/>
          <w:szCs w:val="18"/>
          <w:lang w:eastAsia="zh-CN"/>
        </w:rPr>
        <w:t xml:space="preserve"> przy pomocy własnego personelu, którego imienny wykaz przedstawi Zamawiającemu oraz pod własnym nadzorem. Zamawiający wymaga, aby osoby uczestniczące bezpośrednio przy wykonywaniu usług</w:t>
      </w:r>
      <w:r w:rsidR="000F40B2" w:rsidRPr="00C718C9">
        <w:rPr>
          <w:rFonts w:ascii="Verdana" w:hAnsi="Verdana" w:cstheme="minorHAnsi"/>
          <w:spacing w:val="-3"/>
          <w:sz w:val="18"/>
          <w:szCs w:val="18"/>
          <w:lang w:eastAsia="zh-CN"/>
        </w:rPr>
        <w:t>i</w:t>
      </w:r>
      <w:r w:rsidRPr="00C718C9">
        <w:rPr>
          <w:rFonts w:ascii="Verdana" w:hAnsi="Verdana" w:cstheme="minorHAnsi"/>
          <w:spacing w:val="-3"/>
          <w:sz w:val="18"/>
          <w:szCs w:val="18"/>
          <w:lang w:eastAsia="zh-CN"/>
        </w:rPr>
        <w:t xml:space="preserve"> nie były karane</w:t>
      </w:r>
      <w:r w:rsidR="00833F58" w:rsidRPr="00C718C9">
        <w:rPr>
          <w:rFonts w:ascii="Verdana" w:hAnsi="Verdana" w:cstheme="minorHAnsi"/>
          <w:spacing w:val="-3"/>
          <w:sz w:val="18"/>
          <w:szCs w:val="18"/>
          <w:lang w:eastAsia="zh-CN"/>
        </w:rPr>
        <w:t>,</w:t>
      </w:r>
    </w:p>
    <w:p w14:paraId="0215A38D" w14:textId="77777777" w:rsidR="00833F58" w:rsidRPr="00C718C9" w:rsidRDefault="00833F58" w:rsidP="00E637FB">
      <w:pPr>
        <w:numPr>
          <w:ilvl w:val="0"/>
          <w:numId w:val="26"/>
        </w:numPr>
        <w:suppressAutoHyphens/>
        <w:autoSpaceDE w:val="0"/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pacing w:val="-3"/>
          <w:sz w:val="18"/>
          <w:szCs w:val="18"/>
          <w:lang w:eastAsia="zh-CN"/>
        </w:rPr>
        <w:t>sprzątania pomieszczeń przy otwartych drzwiach,</w:t>
      </w:r>
    </w:p>
    <w:p w14:paraId="133011B2" w14:textId="0BC14BD2" w:rsidR="00833F58" w:rsidRPr="00C718C9" w:rsidRDefault="00833F58" w:rsidP="00E637FB">
      <w:pPr>
        <w:numPr>
          <w:ilvl w:val="0"/>
          <w:numId w:val="26"/>
        </w:numPr>
        <w:suppressAutoHyphens/>
        <w:autoSpaceDE w:val="0"/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pacing w:val="-3"/>
          <w:sz w:val="18"/>
          <w:szCs w:val="18"/>
          <w:lang w:eastAsia="zh-CN"/>
        </w:rPr>
        <w:t xml:space="preserve">pobierania i oddawania (po skończonej pracy) kluczy od </w:t>
      </w:r>
      <w:r w:rsidR="003D29D4" w:rsidRPr="00C718C9">
        <w:rPr>
          <w:rFonts w:ascii="Verdana" w:hAnsi="Verdana" w:cstheme="minorHAnsi"/>
          <w:spacing w:val="-3"/>
          <w:sz w:val="18"/>
          <w:szCs w:val="18"/>
          <w:lang w:eastAsia="zh-CN"/>
        </w:rPr>
        <w:t xml:space="preserve">pracownika </w:t>
      </w:r>
      <w:r w:rsidRPr="00C718C9">
        <w:rPr>
          <w:rFonts w:ascii="Verdana" w:hAnsi="Verdana" w:cstheme="minorHAnsi"/>
          <w:spacing w:val="-3"/>
          <w:sz w:val="18"/>
          <w:szCs w:val="18"/>
          <w:lang w:eastAsia="zh-CN"/>
        </w:rPr>
        <w:t>ochrony</w:t>
      </w:r>
      <w:r w:rsidR="003D29D4" w:rsidRPr="00C718C9">
        <w:rPr>
          <w:rFonts w:ascii="Verdana" w:hAnsi="Verdana" w:cstheme="minorHAnsi"/>
          <w:spacing w:val="-3"/>
          <w:sz w:val="18"/>
          <w:szCs w:val="18"/>
          <w:lang w:eastAsia="zh-CN"/>
        </w:rPr>
        <w:t xml:space="preserve"> lub pracownika recepcji</w:t>
      </w:r>
      <w:r w:rsidRPr="00C718C9">
        <w:rPr>
          <w:rFonts w:ascii="Verdana" w:hAnsi="Verdana" w:cstheme="minorHAnsi"/>
          <w:spacing w:val="-3"/>
          <w:sz w:val="18"/>
          <w:szCs w:val="18"/>
          <w:lang w:eastAsia="zh-CN"/>
        </w:rPr>
        <w:t xml:space="preserve"> budynku</w:t>
      </w:r>
      <w:r w:rsidR="00DA6887" w:rsidRPr="00C718C9">
        <w:rPr>
          <w:rFonts w:ascii="Verdana" w:hAnsi="Verdana" w:cstheme="minorHAnsi"/>
          <w:spacing w:val="-3"/>
          <w:sz w:val="18"/>
          <w:szCs w:val="18"/>
          <w:lang w:eastAsia="zh-CN"/>
        </w:rPr>
        <w:t xml:space="preserve"> i poświadczenie podpisem w książce kluczy</w:t>
      </w:r>
      <w:r w:rsidRPr="00C718C9">
        <w:rPr>
          <w:rFonts w:ascii="Verdana" w:hAnsi="Verdana" w:cstheme="minorHAnsi"/>
          <w:spacing w:val="-3"/>
          <w:sz w:val="18"/>
          <w:szCs w:val="18"/>
          <w:lang w:eastAsia="zh-CN"/>
        </w:rPr>
        <w:t xml:space="preserve">, </w:t>
      </w:r>
    </w:p>
    <w:p w14:paraId="3623995B" w14:textId="4DA6494A" w:rsidR="00833F58" w:rsidRPr="00C718C9" w:rsidRDefault="00833F58" w:rsidP="00E637FB">
      <w:pPr>
        <w:numPr>
          <w:ilvl w:val="0"/>
          <w:numId w:val="26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sprawdz</w:t>
      </w:r>
      <w:r w:rsidR="00DA5570" w:rsidRPr="00C718C9">
        <w:rPr>
          <w:rFonts w:ascii="Verdana" w:hAnsi="Verdana" w:cstheme="minorHAnsi"/>
          <w:sz w:val="18"/>
          <w:szCs w:val="18"/>
        </w:rPr>
        <w:t>an</w:t>
      </w:r>
      <w:r w:rsidRPr="00C718C9">
        <w:rPr>
          <w:rFonts w:ascii="Verdana" w:hAnsi="Verdana" w:cstheme="minorHAnsi"/>
          <w:sz w:val="18"/>
          <w:szCs w:val="18"/>
        </w:rPr>
        <w:t>ia</w:t>
      </w:r>
      <w:r w:rsidR="00DA5570" w:rsidRPr="00C718C9">
        <w:rPr>
          <w:rFonts w:ascii="Verdana" w:hAnsi="Verdana" w:cstheme="minorHAnsi"/>
          <w:sz w:val="18"/>
          <w:szCs w:val="18"/>
        </w:rPr>
        <w:t xml:space="preserve"> i zamykania okien</w:t>
      </w:r>
      <w:r w:rsidRPr="00C718C9">
        <w:rPr>
          <w:rFonts w:ascii="Verdana" w:hAnsi="Verdana" w:cstheme="minorHAnsi"/>
          <w:sz w:val="18"/>
          <w:szCs w:val="18"/>
        </w:rPr>
        <w:t xml:space="preserve"> </w:t>
      </w:r>
      <w:r w:rsidR="00DA5570" w:rsidRPr="00C718C9">
        <w:rPr>
          <w:rFonts w:ascii="Verdana" w:hAnsi="Verdana" w:cstheme="minorHAnsi"/>
          <w:sz w:val="18"/>
          <w:szCs w:val="18"/>
        </w:rPr>
        <w:t>przez osobę sprzątającą</w:t>
      </w:r>
      <w:r w:rsidRPr="00C718C9">
        <w:rPr>
          <w:rFonts w:ascii="Verdana" w:hAnsi="Verdana" w:cstheme="minorHAnsi"/>
          <w:sz w:val="18"/>
          <w:szCs w:val="18"/>
        </w:rPr>
        <w:t>, po zakończeniu pracy w danym pomieszczeniu,</w:t>
      </w:r>
    </w:p>
    <w:p w14:paraId="0EBF11AD" w14:textId="4AB43915" w:rsidR="0011647C" w:rsidRPr="00C718C9" w:rsidRDefault="0011647C" w:rsidP="00E637FB">
      <w:pPr>
        <w:pStyle w:val="NormalnyWeb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wykonywa</w:t>
      </w:r>
      <w:r w:rsidR="003124BF" w:rsidRPr="00C718C9">
        <w:rPr>
          <w:rFonts w:ascii="Verdana" w:hAnsi="Verdana" w:cstheme="minorHAnsi"/>
          <w:sz w:val="18"/>
          <w:szCs w:val="18"/>
        </w:rPr>
        <w:t>nia</w:t>
      </w:r>
      <w:r w:rsidRPr="00C718C9">
        <w:rPr>
          <w:rFonts w:ascii="Verdana" w:hAnsi="Verdana" w:cstheme="minorHAnsi"/>
          <w:sz w:val="18"/>
          <w:szCs w:val="18"/>
        </w:rPr>
        <w:t xml:space="preserve"> </w:t>
      </w:r>
      <w:r w:rsidR="003124BF" w:rsidRPr="00C718C9">
        <w:rPr>
          <w:rFonts w:ascii="Verdana" w:hAnsi="Verdana" w:cstheme="minorHAnsi"/>
          <w:sz w:val="18"/>
          <w:szCs w:val="18"/>
        </w:rPr>
        <w:t>usługi</w:t>
      </w:r>
      <w:r w:rsidRPr="00C718C9">
        <w:rPr>
          <w:rFonts w:ascii="Verdana" w:hAnsi="Verdana" w:cstheme="minorHAnsi"/>
          <w:sz w:val="18"/>
          <w:szCs w:val="18"/>
        </w:rPr>
        <w:t xml:space="preserve"> utrzymania czystości przez co najmniej </w:t>
      </w:r>
      <w:r w:rsidR="003124BF" w:rsidRPr="00C718C9">
        <w:rPr>
          <w:rFonts w:ascii="Verdana" w:hAnsi="Verdana" w:cstheme="minorHAnsi"/>
          <w:sz w:val="18"/>
          <w:szCs w:val="18"/>
        </w:rPr>
        <w:t>dwie osoby</w:t>
      </w:r>
      <w:r w:rsidRPr="00C718C9">
        <w:rPr>
          <w:rFonts w:ascii="Verdana" w:hAnsi="Verdana" w:cstheme="minorHAnsi"/>
          <w:sz w:val="18"/>
          <w:szCs w:val="18"/>
        </w:rPr>
        <w:t xml:space="preserve"> </w:t>
      </w:r>
      <w:r w:rsidR="00C5460C" w:rsidRPr="00C718C9">
        <w:rPr>
          <w:rFonts w:ascii="Verdana" w:hAnsi="Verdana" w:cstheme="minorHAnsi"/>
          <w:sz w:val="18"/>
          <w:szCs w:val="18"/>
        </w:rPr>
        <w:t xml:space="preserve">jednocześnie </w:t>
      </w:r>
      <w:r w:rsidRPr="00C718C9">
        <w:rPr>
          <w:rFonts w:ascii="Verdana" w:hAnsi="Verdana" w:cstheme="minorHAnsi"/>
          <w:sz w:val="18"/>
          <w:szCs w:val="18"/>
        </w:rPr>
        <w:t>posiadając</w:t>
      </w:r>
      <w:r w:rsidR="003124BF" w:rsidRPr="00C718C9">
        <w:rPr>
          <w:rFonts w:ascii="Verdana" w:hAnsi="Verdana" w:cstheme="minorHAnsi"/>
          <w:sz w:val="18"/>
          <w:szCs w:val="18"/>
        </w:rPr>
        <w:t>e</w:t>
      </w:r>
      <w:r w:rsidRPr="00C718C9">
        <w:rPr>
          <w:rFonts w:ascii="Verdana" w:hAnsi="Verdana" w:cstheme="minorHAnsi"/>
          <w:sz w:val="18"/>
          <w:szCs w:val="18"/>
        </w:rPr>
        <w:t xml:space="preserve"> odpowiednie</w:t>
      </w:r>
      <w:r w:rsidR="003D29D4" w:rsidRPr="00C718C9">
        <w:rPr>
          <w:rFonts w:ascii="Verdana" w:hAnsi="Verdana" w:cstheme="minorHAnsi"/>
          <w:sz w:val="18"/>
          <w:szCs w:val="18"/>
        </w:rPr>
        <w:t>  </w:t>
      </w:r>
      <w:r w:rsidRPr="00C718C9">
        <w:rPr>
          <w:rFonts w:ascii="Verdana" w:hAnsi="Verdana" w:cstheme="minorHAnsi"/>
          <w:sz w:val="18"/>
          <w:szCs w:val="18"/>
        </w:rPr>
        <w:t>umiejętności i doświadczenie zawodowe w sprzątaniu pomieszczeń biurowych, zatrudnionych na</w:t>
      </w:r>
      <w:r w:rsidR="003D29D4" w:rsidRPr="00C718C9">
        <w:rPr>
          <w:rFonts w:ascii="Verdana" w:hAnsi="Verdana" w:cstheme="minorHAnsi"/>
          <w:sz w:val="18"/>
          <w:szCs w:val="18"/>
        </w:rPr>
        <w:t> </w:t>
      </w:r>
      <w:r w:rsidRPr="00C718C9">
        <w:rPr>
          <w:rFonts w:ascii="Verdana" w:hAnsi="Verdana" w:cstheme="minorHAnsi"/>
          <w:sz w:val="18"/>
          <w:szCs w:val="18"/>
        </w:rPr>
        <w:t>podstawie umowy o pracę</w:t>
      </w:r>
      <w:r w:rsidR="003D29D4" w:rsidRPr="00C718C9">
        <w:rPr>
          <w:rFonts w:ascii="Verdana" w:hAnsi="Verdana" w:cstheme="minorHAnsi"/>
          <w:sz w:val="18"/>
          <w:szCs w:val="18"/>
        </w:rPr>
        <w:t>,</w:t>
      </w:r>
    </w:p>
    <w:p w14:paraId="5315D69D" w14:textId="21B59D2D" w:rsidR="009D3C68" w:rsidRPr="00C718C9" w:rsidRDefault="003124BF" w:rsidP="00E637FB">
      <w:pPr>
        <w:numPr>
          <w:ilvl w:val="0"/>
          <w:numId w:val="26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bookmarkStart w:id="2" w:name="_Hlk19789101"/>
      <w:r w:rsidRPr="00C718C9">
        <w:rPr>
          <w:rFonts w:ascii="Verdana" w:hAnsi="Verdana" w:cstheme="minorHAnsi"/>
          <w:sz w:val="18"/>
          <w:szCs w:val="18"/>
        </w:rPr>
        <w:t>zapewnienia</w:t>
      </w:r>
      <w:r w:rsidR="002A5468" w:rsidRPr="00C718C9">
        <w:rPr>
          <w:rFonts w:ascii="Verdana" w:hAnsi="Verdana" w:cstheme="minorHAnsi"/>
          <w:sz w:val="18"/>
          <w:szCs w:val="18"/>
        </w:rPr>
        <w:t>,</w:t>
      </w:r>
      <w:r w:rsidRPr="00C718C9">
        <w:rPr>
          <w:rFonts w:ascii="Verdana" w:hAnsi="Verdana" w:cstheme="minorHAnsi"/>
          <w:sz w:val="18"/>
          <w:szCs w:val="18"/>
        </w:rPr>
        <w:t xml:space="preserve"> że</w:t>
      </w:r>
      <w:r w:rsidR="00C854E7" w:rsidRPr="00C718C9">
        <w:rPr>
          <w:rFonts w:ascii="Verdana" w:hAnsi="Verdana" w:cstheme="minorHAnsi"/>
          <w:sz w:val="18"/>
          <w:szCs w:val="18"/>
        </w:rPr>
        <w:t xml:space="preserve"> pracownicy świadczący usługi będą posiadali aktualne badania lekarskie, niezbędne do wykonania powierzonych im obowiązków</w:t>
      </w:r>
      <w:r w:rsidR="003D29D4" w:rsidRPr="00C718C9">
        <w:rPr>
          <w:rFonts w:ascii="Verdana" w:hAnsi="Verdana" w:cstheme="minorHAnsi"/>
          <w:sz w:val="18"/>
          <w:szCs w:val="18"/>
        </w:rPr>
        <w:t>,</w:t>
      </w:r>
    </w:p>
    <w:bookmarkEnd w:id="2"/>
    <w:p w14:paraId="07D72ACB" w14:textId="77777777" w:rsidR="00C807A4" w:rsidRPr="00C718C9" w:rsidRDefault="003124BF" w:rsidP="00E637FB">
      <w:pPr>
        <w:pStyle w:val="Akapitzlist"/>
        <w:numPr>
          <w:ilvl w:val="0"/>
          <w:numId w:val="26"/>
        </w:numPr>
        <w:suppressAutoHyphens/>
        <w:overflowPunct w:val="0"/>
        <w:autoSpaceDE w:val="0"/>
        <w:spacing w:after="0" w:line="240" w:lineRule="auto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wyposażenia</w:t>
      </w:r>
      <w:r w:rsidR="003D29D4" w:rsidRPr="00C718C9">
        <w:rPr>
          <w:rFonts w:ascii="Verdana" w:hAnsi="Verdana" w:cstheme="minorHAnsi"/>
          <w:sz w:val="18"/>
          <w:szCs w:val="18"/>
        </w:rPr>
        <w:t xml:space="preserve"> na czas realizacji zamówienia,</w:t>
      </w:r>
      <w:r w:rsidRPr="00C718C9">
        <w:rPr>
          <w:rFonts w:ascii="Verdana" w:hAnsi="Verdana" w:cstheme="minorHAnsi"/>
          <w:sz w:val="18"/>
          <w:szCs w:val="18"/>
        </w:rPr>
        <w:t xml:space="preserve"> </w:t>
      </w:r>
      <w:r w:rsidR="001E01B4" w:rsidRPr="00C718C9">
        <w:rPr>
          <w:rFonts w:ascii="Verdana" w:hAnsi="Verdana" w:cstheme="minorHAnsi"/>
          <w:sz w:val="18"/>
          <w:szCs w:val="18"/>
        </w:rPr>
        <w:t>na własny koszt</w:t>
      </w:r>
      <w:r w:rsidRPr="00C718C9">
        <w:rPr>
          <w:rFonts w:ascii="Verdana" w:hAnsi="Verdana" w:cstheme="minorHAnsi"/>
          <w:sz w:val="18"/>
          <w:szCs w:val="18"/>
        </w:rPr>
        <w:t>,</w:t>
      </w:r>
      <w:r w:rsidR="001E01B4" w:rsidRPr="00C718C9">
        <w:rPr>
          <w:rFonts w:ascii="Verdana" w:hAnsi="Verdana" w:cstheme="minorHAnsi"/>
          <w:sz w:val="18"/>
          <w:szCs w:val="18"/>
        </w:rPr>
        <w:t xml:space="preserve"> </w:t>
      </w:r>
      <w:r w:rsidR="008E7139" w:rsidRPr="00C718C9">
        <w:rPr>
          <w:rFonts w:ascii="Verdana" w:hAnsi="Verdana" w:cstheme="minorHAnsi"/>
          <w:sz w:val="18"/>
          <w:szCs w:val="18"/>
        </w:rPr>
        <w:t>każdego</w:t>
      </w:r>
      <w:r w:rsidRPr="00C718C9">
        <w:rPr>
          <w:rFonts w:ascii="Verdana" w:hAnsi="Verdana" w:cstheme="minorHAnsi"/>
          <w:sz w:val="18"/>
          <w:szCs w:val="18"/>
        </w:rPr>
        <w:t xml:space="preserve"> pracownika</w:t>
      </w:r>
      <w:r w:rsidR="003D29D4" w:rsidRPr="00C718C9">
        <w:rPr>
          <w:rFonts w:ascii="Verdana" w:hAnsi="Verdana" w:cstheme="minorHAnsi"/>
          <w:sz w:val="18"/>
          <w:szCs w:val="18"/>
        </w:rPr>
        <w:t xml:space="preserve"> </w:t>
      </w:r>
      <w:r w:rsidR="00C807A4" w:rsidRPr="00C718C9">
        <w:rPr>
          <w:rFonts w:ascii="Verdana" w:hAnsi="Verdana" w:cstheme="minorHAnsi"/>
          <w:sz w:val="18"/>
          <w:szCs w:val="18"/>
        </w:rPr>
        <w:t>w:</w:t>
      </w:r>
      <w:r w:rsidR="001E01B4" w:rsidRPr="00C718C9">
        <w:rPr>
          <w:rFonts w:ascii="Verdana" w:hAnsi="Verdana" w:cstheme="minorHAnsi"/>
          <w:sz w:val="18"/>
          <w:szCs w:val="18"/>
        </w:rPr>
        <w:t xml:space="preserve"> </w:t>
      </w:r>
    </w:p>
    <w:p w14:paraId="6491547B" w14:textId="77777777" w:rsidR="00C807A4" w:rsidRPr="00C718C9" w:rsidRDefault="00C807A4" w:rsidP="000D2902">
      <w:pPr>
        <w:pStyle w:val="NormalnyWeb"/>
        <w:numPr>
          <w:ilvl w:val="0"/>
          <w:numId w:val="22"/>
        </w:numPr>
        <w:shd w:val="clear" w:color="auto" w:fill="FFFFFF"/>
        <w:tabs>
          <w:tab w:val="left" w:pos="851"/>
        </w:tabs>
        <w:spacing w:before="0" w:beforeAutospacing="0" w:after="0" w:afterAutospacing="0"/>
        <w:ind w:hanging="153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odkurzacz,</w:t>
      </w:r>
    </w:p>
    <w:p w14:paraId="3662EF5D" w14:textId="77777777" w:rsidR="00C807A4" w:rsidRPr="00C718C9" w:rsidRDefault="00C807A4" w:rsidP="000D2902">
      <w:pPr>
        <w:pStyle w:val="NormalnyWeb"/>
        <w:numPr>
          <w:ilvl w:val="0"/>
          <w:numId w:val="22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567" w:firstLine="0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odpowiedni ubiór umożliwiający identyfikację pracownika serwisu sprzątającego,</w:t>
      </w:r>
    </w:p>
    <w:p w14:paraId="0C85A638" w14:textId="77777777" w:rsidR="00C807A4" w:rsidRPr="00C718C9" w:rsidRDefault="00C807A4" w:rsidP="000D2902">
      <w:pPr>
        <w:pStyle w:val="NormalnyWeb"/>
        <w:numPr>
          <w:ilvl w:val="0"/>
          <w:numId w:val="22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851" w:hanging="284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wózek do przewożenia sprzętu do sprzątania i mycia oraz środki czystości w ilościach przeznaczonych do realizacji usługi,</w:t>
      </w:r>
    </w:p>
    <w:p w14:paraId="7E46673D" w14:textId="77777777" w:rsidR="00C807A4" w:rsidRPr="00C718C9" w:rsidRDefault="00C807A4" w:rsidP="000D2902">
      <w:pPr>
        <w:pStyle w:val="NormalnyWeb"/>
        <w:numPr>
          <w:ilvl w:val="0"/>
          <w:numId w:val="22"/>
        </w:numPr>
        <w:shd w:val="clear" w:color="auto" w:fill="FFFFFF"/>
        <w:tabs>
          <w:tab w:val="left" w:pos="851"/>
        </w:tabs>
        <w:spacing w:before="0" w:beforeAutospacing="0" w:after="0" w:afterAutospacing="0"/>
        <w:ind w:hanging="153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 xml:space="preserve">podstawowy sprzęt sprzątający tzn. szczotki, ścierki, wiadra, mopy </w:t>
      </w:r>
      <w:r w:rsidR="008E7139" w:rsidRPr="00C718C9">
        <w:rPr>
          <w:rFonts w:ascii="Verdana" w:hAnsi="Verdana" w:cstheme="minorHAnsi"/>
          <w:sz w:val="18"/>
          <w:szCs w:val="18"/>
        </w:rPr>
        <w:t>itp.</w:t>
      </w:r>
      <w:r w:rsidRPr="00C718C9">
        <w:rPr>
          <w:rFonts w:ascii="Verdana" w:hAnsi="Verdana" w:cstheme="minorHAnsi"/>
          <w:sz w:val="18"/>
          <w:szCs w:val="18"/>
        </w:rPr>
        <w:t>,</w:t>
      </w:r>
    </w:p>
    <w:p w14:paraId="6DF39880" w14:textId="77777777" w:rsidR="00C807A4" w:rsidRPr="00C718C9" w:rsidRDefault="00C807A4" w:rsidP="000D2902">
      <w:pPr>
        <w:pStyle w:val="NormalnyWeb"/>
        <w:numPr>
          <w:ilvl w:val="0"/>
          <w:numId w:val="22"/>
        </w:numPr>
        <w:shd w:val="clear" w:color="auto" w:fill="FFFFFF"/>
        <w:tabs>
          <w:tab w:val="left" w:pos="567"/>
          <w:tab w:val="left" w:pos="851"/>
        </w:tabs>
        <w:spacing w:before="0" w:beforeAutospacing="0" w:after="0" w:afterAutospacing="0"/>
        <w:ind w:hanging="153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maszynę szorująco-zmywającą,</w:t>
      </w:r>
    </w:p>
    <w:p w14:paraId="352E64C1" w14:textId="77777777" w:rsidR="003547A6" w:rsidRPr="00C718C9" w:rsidRDefault="003547A6" w:rsidP="000D2902">
      <w:pPr>
        <w:pStyle w:val="NormalnyWeb"/>
        <w:numPr>
          <w:ilvl w:val="0"/>
          <w:numId w:val="22"/>
        </w:numPr>
        <w:shd w:val="clear" w:color="auto" w:fill="FFFFFF"/>
        <w:tabs>
          <w:tab w:val="left" w:pos="851"/>
        </w:tabs>
        <w:spacing w:before="0" w:beforeAutospacing="0" w:after="0" w:afterAutospacing="0"/>
        <w:ind w:hanging="153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maszynę myjącą pod ciśnieniem,</w:t>
      </w:r>
    </w:p>
    <w:p w14:paraId="4FDC1C80" w14:textId="42BFC5C2" w:rsidR="003547A6" w:rsidRPr="00C718C9" w:rsidRDefault="003547A6" w:rsidP="00E637FB">
      <w:pPr>
        <w:pStyle w:val="Akapitzlist"/>
        <w:numPr>
          <w:ilvl w:val="0"/>
          <w:numId w:val="26"/>
        </w:numPr>
        <w:suppressAutoHyphens/>
        <w:overflowPunct w:val="0"/>
        <w:autoSpaceDE w:val="0"/>
        <w:spacing w:after="0" w:line="240" w:lineRule="auto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zapewnienia środków czystości takich jak</w:t>
      </w:r>
      <w:r w:rsidR="002A0E84" w:rsidRPr="00C718C9">
        <w:rPr>
          <w:rFonts w:ascii="Verdana" w:hAnsi="Verdana" w:cstheme="minorHAnsi"/>
          <w:sz w:val="18"/>
          <w:szCs w:val="18"/>
        </w:rPr>
        <w:t xml:space="preserve"> (zasady dotyczące pokrywania kosztów za poszczególne środki czystości opisuje szczegółowo umowa)</w:t>
      </w:r>
      <w:r w:rsidRPr="00C718C9">
        <w:rPr>
          <w:rFonts w:ascii="Verdana" w:hAnsi="Verdana" w:cstheme="minorHAnsi"/>
          <w:sz w:val="18"/>
          <w:szCs w:val="18"/>
        </w:rPr>
        <w:t xml:space="preserve">: </w:t>
      </w:r>
    </w:p>
    <w:p w14:paraId="4A3E32EA" w14:textId="77777777" w:rsidR="003547A6" w:rsidRPr="00C718C9" w:rsidRDefault="003547A6" w:rsidP="000D2902">
      <w:pPr>
        <w:pStyle w:val="Akapitzlist"/>
        <w:numPr>
          <w:ilvl w:val="0"/>
          <w:numId w:val="8"/>
        </w:numPr>
        <w:spacing w:after="0" w:line="240" w:lineRule="auto"/>
        <w:contextualSpacing w:val="0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worki na śmieci,</w:t>
      </w:r>
    </w:p>
    <w:p w14:paraId="4F3421BC" w14:textId="77777777" w:rsidR="003547A6" w:rsidRPr="00C718C9" w:rsidRDefault="003547A6" w:rsidP="000D2902">
      <w:pPr>
        <w:pStyle w:val="Akapitzlist"/>
        <w:numPr>
          <w:ilvl w:val="0"/>
          <w:numId w:val="8"/>
        </w:numPr>
        <w:spacing w:after="0" w:line="240" w:lineRule="auto"/>
        <w:contextualSpacing w:val="0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 xml:space="preserve">środki do mycia, nabłyszczania, konserwacji i pastowania podłóg, </w:t>
      </w:r>
    </w:p>
    <w:p w14:paraId="1DFF0443" w14:textId="77777777" w:rsidR="003547A6" w:rsidRPr="00C718C9" w:rsidRDefault="003547A6" w:rsidP="000D2902">
      <w:pPr>
        <w:pStyle w:val="Akapitzlist"/>
        <w:numPr>
          <w:ilvl w:val="0"/>
          <w:numId w:val="8"/>
        </w:numPr>
        <w:spacing w:after="0" w:line="240" w:lineRule="auto"/>
        <w:contextualSpacing w:val="0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środki do wycierania kurzu z mebli, aparatów telefonicznych,</w:t>
      </w:r>
    </w:p>
    <w:p w14:paraId="5B534572" w14:textId="77777777" w:rsidR="003547A6" w:rsidRPr="00C718C9" w:rsidRDefault="003547A6" w:rsidP="000D2902">
      <w:pPr>
        <w:pStyle w:val="Akapitzlist"/>
        <w:numPr>
          <w:ilvl w:val="0"/>
          <w:numId w:val="8"/>
        </w:numPr>
        <w:spacing w:after="0" w:line="240" w:lineRule="auto"/>
        <w:contextualSpacing w:val="0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środki do mycia luster, szyb,</w:t>
      </w:r>
    </w:p>
    <w:p w14:paraId="249C0EB7" w14:textId="77777777" w:rsidR="003547A6" w:rsidRPr="00C718C9" w:rsidRDefault="003547A6" w:rsidP="000D2902">
      <w:pPr>
        <w:pStyle w:val="Akapitzlist"/>
        <w:numPr>
          <w:ilvl w:val="0"/>
          <w:numId w:val="8"/>
        </w:numPr>
        <w:spacing w:after="0" w:line="240" w:lineRule="auto"/>
        <w:contextualSpacing w:val="0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środki do dezynfekcji sanitariatów,</w:t>
      </w:r>
    </w:p>
    <w:p w14:paraId="11ED5654" w14:textId="77777777" w:rsidR="003547A6" w:rsidRPr="00C718C9" w:rsidRDefault="003547A6" w:rsidP="000D2902">
      <w:pPr>
        <w:pStyle w:val="Akapitzlist"/>
        <w:numPr>
          <w:ilvl w:val="0"/>
          <w:numId w:val="8"/>
        </w:numPr>
        <w:spacing w:after="0" w:line="240" w:lineRule="auto"/>
        <w:contextualSpacing w:val="0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środki do elementów/powierzchni plastikowych</w:t>
      </w:r>
    </w:p>
    <w:p w14:paraId="591591CE" w14:textId="647F9F69" w:rsidR="003547A6" w:rsidRPr="00C718C9" w:rsidRDefault="003547A6" w:rsidP="000D2902">
      <w:pPr>
        <w:pStyle w:val="Akapitzlist"/>
        <w:numPr>
          <w:ilvl w:val="0"/>
          <w:numId w:val="8"/>
        </w:numPr>
        <w:spacing w:after="0" w:line="240" w:lineRule="auto"/>
        <w:contextualSpacing w:val="0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środki do pielęgnacji mebli antycznych i obrazów</w:t>
      </w:r>
      <w:r w:rsidR="004119A1" w:rsidRPr="00C718C9">
        <w:rPr>
          <w:rFonts w:ascii="Verdana" w:hAnsi="Verdana" w:cstheme="minorHAnsi"/>
          <w:sz w:val="18"/>
          <w:szCs w:val="18"/>
        </w:rPr>
        <w:t xml:space="preserve"> (lista antyków do wglądu dla Wykonawców, dostępna będzie w siedzibie Zamawiającego – IV p., pok. 402</w:t>
      </w:r>
      <w:r w:rsidR="00493D85" w:rsidRPr="00C718C9">
        <w:rPr>
          <w:rFonts w:ascii="Verdana" w:hAnsi="Verdana" w:cstheme="minorHAnsi"/>
          <w:sz w:val="18"/>
          <w:szCs w:val="18"/>
        </w:rPr>
        <w:t xml:space="preserve"> </w:t>
      </w:r>
      <w:r w:rsidR="002A0E84" w:rsidRPr="00C718C9">
        <w:rPr>
          <w:rFonts w:ascii="Verdana" w:hAnsi="Verdana" w:cstheme="minorHAnsi"/>
          <w:sz w:val="18"/>
          <w:szCs w:val="18"/>
        </w:rPr>
        <w:t xml:space="preserve">oraz </w:t>
      </w:r>
      <w:r w:rsidR="00493D85" w:rsidRPr="00C718C9">
        <w:rPr>
          <w:rFonts w:ascii="Verdana" w:hAnsi="Verdana" w:cstheme="minorHAnsi"/>
          <w:sz w:val="18"/>
          <w:szCs w:val="18"/>
        </w:rPr>
        <w:t>w</w:t>
      </w:r>
      <w:r w:rsidR="002F145C" w:rsidRPr="00C718C9">
        <w:rPr>
          <w:rFonts w:ascii="Verdana" w:hAnsi="Verdana" w:cstheme="minorHAnsi"/>
          <w:sz w:val="18"/>
          <w:szCs w:val="18"/>
        </w:rPr>
        <w:t> </w:t>
      </w:r>
      <w:r w:rsidR="00493D85" w:rsidRPr="00C718C9">
        <w:rPr>
          <w:rFonts w:ascii="Verdana" w:hAnsi="Verdana" w:cstheme="minorHAnsi"/>
          <w:sz w:val="18"/>
          <w:szCs w:val="18"/>
        </w:rPr>
        <w:t>czasie wizji lokalnej budynku</w:t>
      </w:r>
      <w:r w:rsidR="004119A1" w:rsidRPr="00C718C9">
        <w:rPr>
          <w:rFonts w:ascii="Verdana" w:hAnsi="Verdana" w:cstheme="minorHAnsi"/>
          <w:sz w:val="18"/>
          <w:szCs w:val="18"/>
        </w:rPr>
        <w:t xml:space="preserve">) </w:t>
      </w:r>
    </w:p>
    <w:p w14:paraId="2B877C01" w14:textId="037C66E9" w:rsidR="003547A6" w:rsidRPr="00C718C9" w:rsidRDefault="003547A6" w:rsidP="000D2902">
      <w:pPr>
        <w:pStyle w:val="Akapitzlist"/>
        <w:numPr>
          <w:ilvl w:val="0"/>
          <w:numId w:val="8"/>
        </w:numPr>
        <w:spacing w:after="0" w:line="240" w:lineRule="auto"/>
        <w:contextualSpacing w:val="0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 xml:space="preserve">środki czyszczące do lodówek, mikrofalówek, zmywarek, </w:t>
      </w:r>
    </w:p>
    <w:p w14:paraId="07AD08FC" w14:textId="77777777" w:rsidR="003547A6" w:rsidRPr="00C718C9" w:rsidRDefault="003547A6" w:rsidP="000D2902">
      <w:pPr>
        <w:pStyle w:val="Akapitzlist"/>
        <w:numPr>
          <w:ilvl w:val="0"/>
          <w:numId w:val="8"/>
        </w:numPr>
        <w:spacing w:after="0" w:line="240" w:lineRule="auto"/>
        <w:contextualSpacing w:val="0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lastRenderedPageBreak/>
        <w:t xml:space="preserve">gąbki/zmywaki kuchenne do mycia naczyń, </w:t>
      </w:r>
    </w:p>
    <w:p w14:paraId="143E5E20" w14:textId="77777777" w:rsidR="003547A6" w:rsidRPr="00C718C9" w:rsidRDefault="003547A6" w:rsidP="000D2902">
      <w:pPr>
        <w:pStyle w:val="Akapitzlist"/>
        <w:numPr>
          <w:ilvl w:val="0"/>
          <w:numId w:val="8"/>
        </w:numPr>
        <w:spacing w:after="0" w:line="240" w:lineRule="auto"/>
        <w:contextualSpacing w:val="0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środki zapachowe do toalet (wkłady zapasowe</w:t>
      </w:r>
      <w:r w:rsidR="004119A1" w:rsidRPr="00C718C9">
        <w:rPr>
          <w:rFonts w:ascii="Verdana" w:hAnsi="Verdana" w:cstheme="minorHAnsi"/>
          <w:sz w:val="18"/>
          <w:szCs w:val="18"/>
        </w:rPr>
        <w:t xml:space="preserve"> oraz baterie do urządzeń</w:t>
      </w:r>
      <w:r w:rsidRPr="00C718C9">
        <w:rPr>
          <w:rFonts w:ascii="Verdana" w:hAnsi="Verdana" w:cstheme="minorHAnsi"/>
          <w:sz w:val="18"/>
          <w:szCs w:val="18"/>
        </w:rPr>
        <w:t>),</w:t>
      </w:r>
    </w:p>
    <w:p w14:paraId="37ADBC67" w14:textId="77777777" w:rsidR="003547A6" w:rsidRPr="00C718C9" w:rsidRDefault="003547A6" w:rsidP="000D2902">
      <w:pPr>
        <w:pStyle w:val="Akapitzlist"/>
        <w:numPr>
          <w:ilvl w:val="0"/>
          <w:numId w:val="8"/>
        </w:numPr>
        <w:spacing w:after="0" w:line="240" w:lineRule="auto"/>
        <w:contextualSpacing w:val="0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kostki do WC,</w:t>
      </w:r>
    </w:p>
    <w:p w14:paraId="1F219FE6" w14:textId="77777777" w:rsidR="003547A6" w:rsidRPr="00C718C9" w:rsidRDefault="003547A6" w:rsidP="000D2902">
      <w:pPr>
        <w:pStyle w:val="Akapitzlist"/>
        <w:numPr>
          <w:ilvl w:val="0"/>
          <w:numId w:val="8"/>
        </w:numPr>
        <w:spacing w:after="0" w:line="240" w:lineRule="auto"/>
        <w:contextualSpacing w:val="0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kostki, sól, nabłyszczasz do zmywarki.</w:t>
      </w:r>
    </w:p>
    <w:p w14:paraId="68000448" w14:textId="2539B2B7" w:rsidR="009D3C68" w:rsidRPr="00C718C9" w:rsidRDefault="0014407B" w:rsidP="00E637FB">
      <w:pPr>
        <w:pStyle w:val="Akapitzlist"/>
        <w:numPr>
          <w:ilvl w:val="0"/>
          <w:numId w:val="26"/>
        </w:numPr>
        <w:suppressAutoHyphens/>
        <w:overflowPunct w:val="0"/>
        <w:autoSpaceDE w:val="0"/>
        <w:spacing w:after="0" w:line="240" w:lineRule="auto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 xml:space="preserve">wyznaczenia przynajmniej jednego pracownika, który będzie pełnił rolę stałego Koordynatora, w trakcie świadczenia </w:t>
      </w:r>
      <w:r w:rsidR="00C854E7" w:rsidRPr="00C718C9">
        <w:rPr>
          <w:rFonts w:ascii="Verdana" w:hAnsi="Verdana" w:cstheme="minorHAnsi"/>
          <w:sz w:val="18"/>
          <w:szCs w:val="18"/>
        </w:rPr>
        <w:t>u</w:t>
      </w:r>
      <w:r w:rsidRPr="00C718C9">
        <w:rPr>
          <w:rFonts w:ascii="Verdana" w:hAnsi="Verdana" w:cstheme="minorHAnsi"/>
          <w:sz w:val="18"/>
          <w:szCs w:val="18"/>
        </w:rPr>
        <w:t xml:space="preserve">sług objętych </w:t>
      </w:r>
      <w:r w:rsidR="001E01B4" w:rsidRPr="00C718C9">
        <w:rPr>
          <w:rFonts w:ascii="Verdana" w:hAnsi="Verdana" w:cstheme="minorHAnsi"/>
          <w:sz w:val="18"/>
          <w:szCs w:val="18"/>
        </w:rPr>
        <w:t>przedmiotem u</w:t>
      </w:r>
      <w:r w:rsidRPr="00C718C9">
        <w:rPr>
          <w:rFonts w:ascii="Verdana" w:hAnsi="Verdana" w:cstheme="minorHAnsi"/>
          <w:sz w:val="18"/>
          <w:szCs w:val="18"/>
        </w:rPr>
        <w:t>mowy. Koordynator będzie obowiązany do utrzymywania stałego kontaktu</w:t>
      </w:r>
      <w:r w:rsidR="00047C8F" w:rsidRPr="00C718C9">
        <w:rPr>
          <w:rFonts w:ascii="Verdana" w:hAnsi="Verdana" w:cstheme="minorHAnsi"/>
          <w:sz w:val="18"/>
          <w:szCs w:val="18"/>
        </w:rPr>
        <w:t xml:space="preserve"> telefonicznego/mailowego </w:t>
      </w:r>
      <w:r w:rsidR="003547A6" w:rsidRPr="00C718C9">
        <w:rPr>
          <w:rFonts w:ascii="Verdana" w:hAnsi="Verdana" w:cstheme="minorHAnsi"/>
          <w:sz w:val="18"/>
          <w:szCs w:val="18"/>
        </w:rPr>
        <w:t xml:space="preserve">z </w:t>
      </w:r>
      <w:r w:rsidRPr="00C718C9">
        <w:rPr>
          <w:rFonts w:ascii="Verdana" w:hAnsi="Verdana" w:cstheme="minorHAnsi"/>
          <w:sz w:val="18"/>
          <w:szCs w:val="18"/>
        </w:rPr>
        <w:t xml:space="preserve">Zamawiającym. Do zadań Koordynatora będzie należało organizowanie i sprawowanie nadzoru nad świadczeniem </w:t>
      </w:r>
      <w:r w:rsidR="003547A6" w:rsidRPr="00C718C9">
        <w:rPr>
          <w:rFonts w:ascii="Verdana" w:hAnsi="Verdana" w:cstheme="minorHAnsi"/>
          <w:sz w:val="18"/>
          <w:szCs w:val="18"/>
        </w:rPr>
        <w:t>u</w:t>
      </w:r>
      <w:r w:rsidRPr="00C718C9">
        <w:rPr>
          <w:rFonts w:ascii="Verdana" w:hAnsi="Verdana" w:cstheme="minorHAnsi"/>
          <w:sz w:val="18"/>
          <w:szCs w:val="18"/>
        </w:rPr>
        <w:t>sług oraz zarządzanie personelem Wykonawcy.</w:t>
      </w:r>
      <w:r w:rsidR="00C5460C" w:rsidRPr="00C718C9">
        <w:rPr>
          <w:rFonts w:ascii="Verdana" w:hAnsi="Verdana" w:cstheme="minorHAnsi"/>
          <w:sz w:val="18"/>
          <w:szCs w:val="18"/>
        </w:rPr>
        <w:t xml:space="preserve"> Koordynator nie może być zatrudniony jako osoba sprzątająca.</w:t>
      </w:r>
      <w:r w:rsidRPr="00C718C9">
        <w:rPr>
          <w:rFonts w:ascii="Verdana" w:hAnsi="Verdana" w:cstheme="minorHAnsi"/>
          <w:sz w:val="18"/>
          <w:szCs w:val="18"/>
        </w:rPr>
        <w:t xml:space="preserve"> </w:t>
      </w:r>
    </w:p>
    <w:p w14:paraId="63B1342B" w14:textId="0F135A30" w:rsidR="00346CFA" w:rsidRPr="00C718C9" w:rsidRDefault="00B468B7" w:rsidP="00E637FB">
      <w:pPr>
        <w:pStyle w:val="Akapitzlist"/>
        <w:numPr>
          <w:ilvl w:val="0"/>
          <w:numId w:val="26"/>
        </w:numPr>
        <w:suppressAutoHyphens/>
        <w:overflowPunct w:val="0"/>
        <w:autoSpaceDE w:val="0"/>
        <w:spacing w:after="0" w:line="240" w:lineRule="auto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sporządzenia</w:t>
      </w:r>
      <w:r w:rsidR="00346CFA" w:rsidRPr="00C718C9">
        <w:rPr>
          <w:rFonts w:ascii="Verdana" w:hAnsi="Verdana" w:cstheme="minorHAnsi"/>
          <w:sz w:val="18"/>
          <w:szCs w:val="18"/>
        </w:rPr>
        <w:t xml:space="preserve"> i przedstawi</w:t>
      </w:r>
      <w:r w:rsidRPr="00C718C9">
        <w:rPr>
          <w:rFonts w:ascii="Verdana" w:hAnsi="Verdana" w:cstheme="minorHAnsi"/>
          <w:sz w:val="18"/>
          <w:szCs w:val="18"/>
        </w:rPr>
        <w:t>enia</w:t>
      </w:r>
      <w:r w:rsidR="00346CFA" w:rsidRPr="00C718C9">
        <w:rPr>
          <w:rFonts w:ascii="Verdana" w:hAnsi="Verdana" w:cstheme="minorHAnsi"/>
          <w:sz w:val="18"/>
          <w:szCs w:val="18"/>
        </w:rPr>
        <w:t xml:space="preserve"> Zamawiającemu „Harmonogram</w:t>
      </w:r>
      <w:r w:rsidRPr="00C718C9">
        <w:rPr>
          <w:rFonts w:ascii="Verdana" w:hAnsi="Verdana" w:cstheme="minorHAnsi"/>
          <w:sz w:val="18"/>
          <w:szCs w:val="18"/>
        </w:rPr>
        <w:t>u</w:t>
      </w:r>
      <w:r w:rsidR="00346CFA" w:rsidRPr="00C718C9">
        <w:rPr>
          <w:rFonts w:ascii="Verdana" w:hAnsi="Verdana" w:cstheme="minorHAnsi"/>
          <w:sz w:val="18"/>
          <w:szCs w:val="18"/>
        </w:rPr>
        <w:t xml:space="preserve"> prac”, zgodnie z opisem przedmiotu zamówienia</w:t>
      </w:r>
      <w:r w:rsidR="002A0E84" w:rsidRPr="00C718C9">
        <w:rPr>
          <w:rFonts w:ascii="Verdana" w:hAnsi="Verdana" w:cstheme="minorHAnsi"/>
          <w:sz w:val="18"/>
          <w:szCs w:val="18"/>
        </w:rPr>
        <w:t xml:space="preserve"> (z</w:t>
      </w:r>
      <w:r w:rsidR="002A5468" w:rsidRPr="00C718C9">
        <w:rPr>
          <w:rFonts w:ascii="Verdana" w:hAnsi="Verdana" w:cstheme="minorHAnsi"/>
          <w:sz w:val="18"/>
          <w:szCs w:val="18"/>
        </w:rPr>
        <w:t>a</w:t>
      </w:r>
      <w:r w:rsidR="002A0E84" w:rsidRPr="00C718C9">
        <w:rPr>
          <w:rFonts w:ascii="Verdana" w:hAnsi="Verdana" w:cstheme="minorHAnsi"/>
          <w:sz w:val="18"/>
          <w:szCs w:val="18"/>
        </w:rPr>
        <w:t>wierający przynajmniej następujące informacje: przyporządkowanie poszczególnych pomieszczeń, nr pokoi do zakresów czynności dla poszczególnych grup wg OPZ)</w:t>
      </w:r>
    </w:p>
    <w:p w14:paraId="202B32AF" w14:textId="77777777" w:rsidR="005D4717" w:rsidRPr="00C718C9" w:rsidRDefault="005D4717" w:rsidP="00E637FB">
      <w:pPr>
        <w:pStyle w:val="Akapitzlist"/>
        <w:numPr>
          <w:ilvl w:val="0"/>
          <w:numId w:val="26"/>
        </w:numPr>
        <w:spacing w:after="0" w:line="240" w:lineRule="auto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zgłaszania na bieżąco wszelkich widocznych usterek w sprzątanych pomieszczeniach do Działu Administracyjnego w formie elektronicznej/papierowej,</w:t>
      </w:r>
    </w:p>
    <w:p w14:paraId="34442DFB" w14:textId="77777777" w:rsidR="00FF68D3" w:rsidRPr="00C718C9" w:rsidRDefault="00FF68D3" w:rsidP="00E637FB">
      <w:pPr>
        <w:pStyle w:val="Akapitzlist"/>
        <w:numPr>
          <w:ilvl w:val="0"/>
          <w:numId w:val="26"/>
        </w:numPr>
        <w:suppressAutoHyphens/>
        <w:overflowPunct w:val="0"/>
        <w:autoSpaceDE w:val="0"/>
        <w:spacing w:after="0" w:line="240" w:lineRule="auto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comiesięcznego przedłożenia Zamawiającemu „</w:t>
      </w:r>
      <w:r w:rsidRPr="00C718C9">
        <w:rPr>
          <w:rFonts w:ascii="Verdana" w:hAnsi="Verdana" w:cstheme="minorHAnsi"/>
          <w:i/>
          <w:sz w:val="18"/>
          <w:szCs w:val="18"/>
        </w:rPr>
        <w:t>Karty zużycia środków jednorazowych</w:t>
      </w:r>
      <w:r w:rsidRPr="00C718C9">
        <w:rPr>
          <w:rFonts w:ascii="Verdana" w:hAnsi="Verdana" w:cstheme="minorHAnsi"/>
          <w:sz w:val="18"/>
          <w:szCs w:val="18"/>
        </w:rPr>
        <w:t xml:space="preserve">”, która będzie stanowić podstawę do naliczenia kwoty na fakturze. Karta zużycia wraz ze szczegółową specyfikacją środków stanowi </w:t>
      </w:r>
      <w:r w:rsidR="004B7754" w:rsidRPr="00C718C9">
        <w:rPr>
          <w:rFonts w:ascii="Verdana" w:hAnsi="Verdana" w:cstheme="minorHAnsi"/>
          <w:sz w:val="18"/>
          <w:szCs w:val="18"/>
        </w:rPr>
        <w:t>Z</w:t>
      </w:r>
      <w:r w:rsidRPr="00C718C9">
        <w:rPr>
          <w:rFonts w:ascii="Verdana" w:hAnsi="Verdana" w:cstheme="minorHAnsi"/>
          <w:sz w:val="18"/>
          <w:szCs w:val="18"/>
        </w:rPr>
        <w:t>ałącznik nr</w:t>
      </w:r>
      <w:r w:rsidR="004B7754" w:rsidRPr="00C718C9">
        <w:rPr>
          <w:rFonts w:ascii="Verdana" w:hAnsi="Verdana" w:cstheme="minorHAnsi"/>
          <w:sz w:val="18"/>
          <w:szCs w:val="18"/>
        </w:rPr>
        <w:t xml:space="preserve"> 4 </w:t>
      </w:r>
      <w:r w:rsidRPr="00C718C9">
        <w:rPr>
          <w:rFonts w:ascii="Verdana" w:hAnsi="Verdana" w:cstheme="minorHAnsi"/>
          <w:sz w:val="18"/>
          <w:szCs w:val="18"/>
        </w:rPr>
        <w:t>do umowy</w:t>
      </w:r>
      <w:r w:rsidR="00D4029B" w:rsidRPr="00C718C9">
        <w:rPr>
          <w:rFonts w:ascii="Verdana" w:hAnsi="Verdana" w:cstheme="minorHAnsi"/>
          <w:sz w:val="18"/>
          <w:szCs w:val="18"/>
        </w:rPr>
        <w:t>,</w:t>
      </w:r>
    </w:p>
    <w:p w14:paraId="36A4B7D2" w14:textId="292214FC" w:rsidR="00C710CE" w:rsidRPr="00C718C9" w:rsidRDefault="00C710CE" w:rsidP="00E637FB">
      <w:pPr>
        <w:pStyle w:val="Akapitzlist"/>
        <w:numPr>
          <w:ilvl w:val="0"/>
          <w:numId w:val="26"/>
        </w:numPr>
        <w:suppressAutoHyphens/>
        <w:overflowPunct w:val="0"/>
        <w:autoSpaceDE w:val="0"/>
        <w:spacing w:after="0" w:line="240" w:lineRule="auto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bieżącego reagowania w przypadku braku odbioru, w wyznaczonym terminie, odpadów komunalnych</w:t>
      </w:r>
      <w:r w:rsidR="004B7754" w:rsidRPr="00C718C9">
        <w:rPr>
          <w:rFonts w:ascii="Verdana" w:hAnsi="Verdana" w:cstheme="minorHAnsi"/>
          <w:sz w:val="18"/>
          <w:szCs w:val="18"/>
        </w:rPr>
        <w:t xml:space="preserve"> i zgłaszania do </w:t>
      </w:r>
      <w:r w:rsidR="002A5468" w:rsidRPr="00C718C9">
        <w:rPr>
          <w:rFonts w:ascii="Verdana" w:hAnsi="Verdana" w:cstheme="minorHAnsi"/>
          <w:sz w:val="18"/>
          <w:szCs w:val="18"/>
        </w:rPr>
        <w:t>D</w:t>
      </w:r>
      <w:r w:rsidR="004B7754" w:rsidRPr="00C718C9">
        <w:rPr>
          <w:rFonts w:ascii="Verdana" w:hAnsi="Verdana" w:cstheme="minorHAnsi"/>
          <w:sz w:val="18"/>
          <w:szCs w:val="18"/>
        </w:rPr>
        <w:t xml:space="preserve">ziału </w:t>
      </w:r>
      <w:r w:rsidR="002A5468" w:rsidRPr="00C718C9">
        <w:rPr>
          <w:rFonts w:ascii="Verdana" w:hAnsi="Verdana" w:cstheme="minorHAnsi"/>
          <w:sz w:val="18"/>
          <w:szCs w:val="18"/>
        </w:rPr>
        <w:t>A</w:t>
      </w:r>
      <w:r w:rsidR="004B7754" w:rsidRPr="00C718C9">
        <w:rPr>
          <w:rFonts w:ascii="Verdana" w:hAnsi="Verdana" w:cstheme="minorHAnsi"/>
          <w:sz w:val="18"/>
          <w:szCs w:val="18"/>
        </w:rPr>
        <w:t>dministracyjnego zaistniałej sytuacji</w:t>
      </w:r>
      <w:r w:rsidRPr="00C718C9">
        <w:rPr>
          <w:rFonts w:ascii="Verdana" w:hAnsi="Verdana" w:cstheme="minorHAnsi"/>
          <w:sz w:val="18"/>
          <w:szCs w:val="18"/>
        </w:rPr>
        <w:t>,</w:t>
      </w:r>
    </w:p>
    <w:p w14:paraId="682CD19F" w14:textId="77777777" w:rsidR="00972698" w:rsidRPr="00C718C9" w:rsidRDefault="00972698" w:rsidP="00E637FB">
      <w:pPr>
        <w:pStyle w:val="Akapitzlist"/>
        <w:numPr>
          <w:ilvl w:val="0"/>
          <w:numId w:val="26"/>
        </w:numPr>
        <w:spacing w:after="0" w:line="240" w:lineRule="auto"/>
        <w:ind w:right="283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dokonania wyceny sprzątania od</w:t>
      </w:r>
      <w:r w:rsidR="005F14C3" w:rsidRPr="00C718C9">
        <w:rPr>
          <w:rFonts w:ascii="Verdana" w:hAnsi="Verdana" w:cstheme="minorHAnsi"/>
          <w:sz w:val="18"/>
          <w:szCs w:val="18"/>
        </w:rPr>
        <w:t xml:space="preserve"> metra kwadratowego powierzchni</w:t>
      </w:r>
      <w:r w:rsidR="00FF68D3" w:rsidRPr="00C718C9">
        <w:rPr>
          <w:rFonts w:ascii="Verdana" w:hAnsi="Verdana" w:cstheme="minorHAnsi"/>
          <w:sz w:val="18"/>
          <w:szCs w:val="18"/>
        </w:rPr>
        <w:t xml:space="preserve"> </w:t>
      </w:r>
      <w:r w:rsidR="0056710C" w:rsidRPr="00C718C9">
        <w:rPr>
          <w:rFonts w:ascii="Verdana" w:hAnsi="Verdana" w:cstheme="minorHAnsi"/>
          <w:sz w:val="18"/>
          <w:szCs w:val="18"/>
        </w:rPr>
        <w:t>z</w:t>
      </w:r>
      <w:r w:rsidR="00FF68D3" w:rsidRPr="00C718C9">
        <w:rPr>
          <w:rFonts w:ascii="Verdana" w:hAnsi="Verdana" w:cstheme="minorHAnsi"/>
          <w:sz w:val="18"/>
          <w:szCs w:val="18"/>
        </w:rPr>
        <w:t xml:space="preserve"> uwzględnieni</w:t>
      </w:r>
      <w:r w:rsidR="0056710C" w:rsidRPr="00C718C9">
        <w:rPr>
          <w:rFonts w:ascii="Verdana" w:hAnsi="Verdana" w:cstheme="minorHAnsi"/>
          <w:sz w:val="18"/>
          <w:szCs w:val="18"/>
        </w:rPr>
        <w:t>em</w:t>
      </w:r>
      <w:r w:rsidR="00FF68D3" w:rsidRPr="00C718C9">
        <w:rPr>
          <w:rFonts w:ascii="Verdana" w:hAnsi="Verdana" w:cstheme="minorHAnsi"/>
          <w:sz w:val="18"/>
          <w:szCs w:val="18"/>
        </w:rPr>
        <w:t xml:space="preserve"> wszystkich kosztów usługi.</w:t>
      </w:r>
    </w:p>
    <w:p w14:paraId="1A72B4E7" w14:textId="77777777" w:rsidR="00C24F7F" w:rsidRPr="00C718C9" w:rsidRDefault="00C24F7F" w:rsidP="00972698">
      <w:p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</w:p>
    <w:p w14:paraId="3D92CA39" w14:textId="77777777" w:rsidR="00C24F7F" w:rsidRPr="00C718C9" w:rsidRDefault="00C24F7F" w:rsidP="000D2902">
      <w:pPr>
        <w:pStyle w:val="Akapitzlist"/>
        <w:numPr>
          <w:ilvl w:val="0"/>
          <w:numId w:val="24"/>
        </w:numPr>
        <w:spacing w:after="0" w:line="240" w:lineRule="auto"/>
        <w:ind w:left="426" w:hanging="284"/>
        <w:jc w:val="both"/>
        <w:rPr>
          <w:rFonts w:ascii="Verdana" w:hAnsi="Verdana" w:cstheme="minorHAnsi"/>
          <w:b/>
          <w:sz w:val="18"/>
          <w:szCs w:val="18"/>
        </w:rPr>
      </w:pPr>
      <w:r w:rsidRPr="00C718C9">
        <w:rPr>
          <w:rFonts w:ascii="Verdana" w:hAnsi="Verdana" w:cstheme="minorHAnsi"/>
          <w:b/>
          <w:sz w:val="18"/>
          <w:szCs w:val="18"/>
        </w:rPr>
        <w:t>Zamawiający:</w:t>
      </w:r>
    </w:p>
    <w:p w14:paraId="4364D169" w14:textId="77777777" w:rsidR="009D3C68" w:rsidRPr="00C718C9" w:rsidRDefault="00A16F5F" w:rsidP="000D2902">
      <w:pPr>
        <w:pStyle w:val="Akapitzlist"/>
        <w:numPr>
          <w:ilvl w:val="0"/>
          <w:numId w:val="23"/>
        </w:numPr>
        <w:suppressAutoHyphens/>
        <w:overflowPunct w:val="0"/>
        <w:autoSpaceDE w:val="0"/>
        <w:spacing w:after="0" w:line="240" w:lineRule="auto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przekaże Wykonawcy listę antycznych mebli i obrazów, które wymagają użycia specjalistycznych środków pielęgnacyjnych</w:t>
      </w:r>
      <w:r w:rsidR="0014712B" w:rsidRPr="00C718C9">
        <w:rPr>
          <w:rFonts w:ascii="Verdana" w:hAnsi="Verdana" w:cstheme="minorHAnsi"/>
          <w:sz w:val="18"/>
          <w:szCs w:val="18"/>
        </w:rPr>
        <w:t>,</w:t>
      </w:r>
    </w:p>
    <w:p w14:paraId="0DC287C8" w14:textId="77777777" w:rsidR="00AD2503" w:rsidRPr="00C718C9" w:rsidRDefault="00AD2503" w:rsidP="000D2902">
      <w:pPr>
        <w:pStyle w:val="Akapitzlist"/>
        <w:numPr>
          <w:ilvl w:val="0"/>
          <w:numId w:val="23"/>
        </w:numPr>
        <w:suppressAutoHyphens/>
        <w:overflowPunct w:val="0"/>
        <w:autoSpaceDE w:val="0"/>
        <w:spacing w:after="0" w:line="240" w:lineRule="auto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zapewni Wykonawcy nieodpłatną możliwość korzystania z:</w:t>
      </w:r>
    </w:p>
    <w:p w14:paraId="7ADFC6F0" w14:textId="77777777" w:rsidR="00AD2503" w:rsidRPr="00C718C9" w:rsidRDefault="00AD2503" w:rsidP="000D2902">
      <w:pPr>
        <w:pStyle w:val="Akapitzlist"/>
        <w:numPr>
          <w:ilvl w:val="0"/>
          <w:numId w:val="25"/>
        </w:numPr>
        <w:suppressAutoHyphens/>
        <w:overflowPunct w:val="0"/>
        <w:autoSpaceDE w:val="0"/>
        <w:spacing w:after="0" w:line="240" w:lineRule="auto"/>
        <w:ind w:hanging="330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sieci wodociągowej oraz energii elektrycznej,</w:t>
      </w:r>
    </w:p>
    <w:p w14:paraId="75DFE9BC" w14:textId="1B8BDBD8" w:rsidR="00AD2503" w:rsidRPr="00C718C9" w:rsidRDefault="00AD2503" w:rsidP="000D2902">
      <w:pPr>
        <w:pStyle w:val="Akapitzlist"/>
        <w:numPr>
          <w:ilvl w:val="0"/>
          <w:numId w:val="25"/>
        </w:numPr>
        <w:suppressAutoHyphens/>
        <w:overflowPunct w:val="0"/>
        <w:autoSpaceDE w:val="0"/>
        <w:spacing w:after="0" w:line="240" w:lineRule="auto"/>
        <w:ind w:hanging="330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pomieszczenia gospodarczego do przechowywania sprzętu oraz środków czystości w</w:t>
      </w:r>
      <w:r w:rsidR="002F145C" w:rsidRPr="00C718C9">
        <w:rPr>
          <w:rFonts w:ascii="Verdana" w:hAnsi="Verdana" w:cstheme="minorHAnsi"/>
          <w:sz w:val="18"/>
          <w:szCs w:val="18"/>
        </w:rPr>
        <w:t> </w:t>
      </w:r>
      <w:r w:rsidR="00FF68D3" w:rsidRPr="00C718C9">
        <w:rPr>
          <w:rFonts w:ascii="Verdana" w:hAnsi="Verdana" w:cstheme="minorHAnsi"/>
          <w:sz w:val="18"/>
          <w:szCs w:val="18"/>
        </w:rPr>
        <w:t>budynku</w:t>
      </w:r>
      <w:r w:rsidR="00D4029B" w:rsidRPr="00C718C9">
        <w:rPr>
          <w:rFonts w:ascii="Verdana" w:hAnsi="Verdana" w:cstheme="minorHAnsi"/>
          <w:sz w:val="18"/>
          <w:szCs w:val="18"/>
        </w:rPr>
        <w:t xml:space="preserve"> - pracownicy Wykonawcy korzystający z pomieszczenia gospod</w:t>
      </w:r>
      <w:r w:rsidR="00CB2A48" w:rsidRPr="00C718C9">
        <w:rPr>
          <w:rFonts w:ascii="Verdana" w:hAnsi="Verdana" w:cstheme="minorHAnsi"/>
          <w:sz w:val="18"/>
          <w:szCs w:val="18"/>
        </w:rPr>
        <w:t>arczego powinni utrzymywać go w </w:t>
      </w:r>
      <w:r w:rsidR="00D4029B" w:rsidRPr="00C718C9">
        <w:rPr>
          <w:rFonts w:ascii="Verdana" w:hAnsi="Verdana" w:cstheme="minorHAnsi"/>
          <w:sz w:val="18"/>
          <w:szCs w:val="18"/>
        </w:rPr>
        <w:t>należytej czystości i porządku,</w:t>
      </w:r>
    </w:p>
    <w:p w14:paraId="2A16B793" w14:textId="5F7DAE35" w:rsidR="0014407B" w:rsidRPr="00C718C9" w:rsidRDefault="00CC25E7" w:rsidP="000D2902">
      <w:pPr>
        <w:pStyle w:val="Akapitzlist"/>
        <w:numPr>
          <w:ilvl w:val="0"/>
          <w:numId w:val="23"/>
        </w:numPr>
        <w:suppressAutoHyphens/>
        <w:overflowPunct w:val="0"/>
        <w:autoSpaceDE w:val="0"/>
        <w:spacing w:after="0" w:line="240" w:lineRule="auto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 xml:space="preserve">przekaże </w:t>
      </w:r>
      <w:r w:rsidR="00C710CE" w:rsidRPr="00C718C9">
        <w:rPr>
          <w:rFonts w:ascii="Verdana" w:hAnsi="Verdana" w:cstheme="minorHAnsi"/>
          <w:sz w:val="18"/>
          <w:szCs w:val="18"/>
        </w:rPr>
        <w:t>dane kontaktowe</w:t>
      </w:r>
      <w:r w:rsidRPr="00C718C9">
        <w:rPr>
          <w:rFonts w:ascii="Verdana" w:hAnsi="Verdana" w:cstheme="minorHAnsi"/>
          <w:sz w:val="18"/>
          <w:szCs w:val="18"/>
        </w:rPr>
        <w:t xml:space="preserve"> </w:t>
      </w:r>
      <w:r w:rsidR="00C710CE" w:rsidRPr="00C718C9">
        <w:rPr>
          <w:rFonts w:ascii="Verdana" w:hAnsi="Verdana" w:cstheme="minorHAnsi"/>
          <w:sz w:val="18"/>
          <w:szCs w:val="18"/>
        </w:rPr>
        <w:t>firm</w:t>
      </w:r>
      <w:r w:rsidR="004B7754" w:rsidRPr="00C718C9">
        <w:rPr>
          <w:rFonts w:ascii="Verdana" w:hAnsi="Verdana" w:cstheme="minorHAnsi"/>
          <w:sz w:val="18"/>
          <w:szCs w:val="18"/>
        </w:rPr>
        <w:t>y</w:t>
      </w:r>
      <w:r w:rsidRPr="00C718C9">
        <w:rPr>
          <w:rFonts w:ascii="Verdana" w:hAnsi="Verdana" w:cstheme="minorHAnsi"/>
          <w:sz w:val="18"/>
          <w:szCs w:val="18"/>
        </w:rPr>
        <w:t xml:space="preserve"> odbiera</w:t>
      </w:r>
      <w:r w:rsidR="00C710CE" w:rsidRPr="00C718C9">
        <w:rPr>
          <w:rFonts w:ascii="Verdana" w:hAnsi="Verdana" w:cstheme="minorHAnsi"/>
          <w:sz w:val="18"/>
          <w:szCs w:val="18"/>
        </w:rPr>
        <w:t>jąc</w:t>
      </w:r>
      <w:r w:rsidR="004B7754" w:rsidRPr="00C718C9">
        <w:rPr>
          <w:rFonts w:ascii="Verdana" w:hAnsi="Verdana" w:cstheme="minorHAnsi"/>
          <w:sz w:val="18"/>
          <w:szCs w:val="18"/>
        </w:rPr>
        <w:t>ej</w:t>
      </w:r>
      <w:r w:rsidR="00A700A9" w:rsidRPr="00C718C9">
        <w:rPr>
          <w:rFonts w:ascii="Verdana" w:hAnsi="Verdana" w:cstheme="minorHAnsi"/>
          <w:sz w:val="18"/>
          <w:szCs w:val="18"/>
        </w:rPr>
        <w:t xml:space="preserve"> </w:t>
      </w:r>
      <w:r w:rsidRPr="00C718C9">
        <w:rPr>
          <w:rFonts w:ascii="Verdana" w:hAnsi="Verdana" w:cstheme="minorHAnsi"/>
          <w:sz w:val="18"/>
          <w:szCs w:val="18"/>
        </w:rPr>
        <w:t>odpady</w:t>
      </w:r>
      <w:r w:rsidR="00C710CE" w:rsidRPr="00C718C9">
        <w:rPr>
          <w:rFonts w:ascii="Verdana" w:hAnsi="Verdana" w:cstheme="minorHAnsi"/>
          <w:sz w:val="18"/>
          <w:szCs w:val="18"/>
        </w:rPr>
        <w:t xml:space="preserve"> komunalne</w:t>
      </w:r>
      <w:r w:rsidR="0087180F" w:rsidRPr="00C718C9">
        <w:rPr>
          <w:rFonts w:ascii="Verdana" w:hAnsi="Verdana" w:cstheme="minorHAnsi"/>
          <w:sz w:val="18"/>
          <w:szCs w:val="18"/>
        </w:rPr>
        <w:t xml:space="preserve"> </w:t>
      </w:r>
      <w:r w:rsidR="004B7754" w:rsidRPr="00C718C9">
        <w:rPr>
          <w:rFonts w:ascii="Verdana" w:hAnsi="Verdana" w:cstheme="minorHAnsi"/>
          <w:sz w:val="18"/>
          <w:szCs w:val="18"/>
        </w:rPr>
        <w:t>(w Wydawnictwie obowiązuj</w:t>
      </w:r>
      <w:r w:rsidR="002A5468" w:rsidRPr="00C718C9">
        <w:rPr>
          <w:rFonts w:ascii="Verdana" w:hAnsi="Verdana" w:cstheme="minorHAnsi"/>
          <w:sz w:val="18"/>
          <w:szCs w:val="18"/>
        </w:rPr>
        <w:t>e</w:t>
      </w:r>
      <w:r w:rsidR="004B7754" w:rsidRPr="00C718C9">
        <w:rPr>
          <w:rFonts w:ascii="Verdana" w:hAnsi="Verdana" w:cstheme="minorHAnsi"/>
          <w:sz w:val="18"/>
          <w:szCs w:val="18"/>
        </w:rPr>
        <w:t xml:space="preserve"> segregacja odpadów)</w:t>
      </w:r>
      <w:r w:rsidR="00CB2A48" w:rsidRPr="00C718C9">
        <w:rPr>
          <w:rFonts w:ascii="Verdana" w:hAnsi="Verdana" w:cstheme="minorHAnsi"/>
          <w:sz w:val="18"/>
          <w:szCs w:val="18"/>
        </w:rPr>
        <w:t>,</w:t>
      </w:r>
    </w:p>
    <w:p w14:paraId="448D59FE" w14:textId="7390FEB1" w:rsidR="005F14C3" w:rsidRPr="00C718C9" w:rsidRDefault="005F14C3" w:rsidP="000D2902">
      <w:pPr>
        <w:pStyle w:val="Akapitzlist"/>
        <w:numPr>
          <w:ilvl w:val="0"/>
          <w:numId w:val="23"/>
        </w:numPr>
        <w:suppressAutoHyphens/>
        <w:overflowPunct w:val="0"/>
        <w:autoSpaceDE w:val="0"/>
        <w:spacing w:after="0" w:line="240" w:lineRule="auto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stwierdzone nieprawidłowości w wykonaniu przedmiotu umowy będzie zgłaszał Wykonawcy na</w:t>
      </w:r>
      <w:r w:rsidR="002F145C" w:rsidRPr="00C718C9">
        <w:rPr>
          <w:rFonts w:ascii="Verdana" w:hAnsi="Verdana" w:cstheme="minorHAnsi"/>
          <w:sz w:val="18"/>
          <w:szCs w:val="18"/>
        </w:rPr>
        <w:t> </w:t>
      </w:r>
      <w:r w:rsidRPr="00C718C9">
        <w:rPr>
          <w:rFonts w:ascii="Verdana" w:hAnsi="Verdana" w:cstheme="minorHAnsi"/>
          <w:sz w:val="18"/>
          <w:szCs w:val="18"/>
        </w:rPr>
        <w:t>bieżąco w</w:t>
      </w:r>
      <w:r w:rsidR="004B7754" w:rsidRPr="00C718C9">
        <w:rPr>
          <w:rFonts w:ascii="Verdana" w:hAnsi="Verdana" w:cstheme="minorHAnsi"/>
          <w:sz w:val="18"/>
          <w:szCs w:val="18"/>
        </w:rPr>
        <w:t> </w:t>
      </w:r>
      <w:r w:rsidRPr="00C718C9">
        <w:rPr>
          <w:rFonts w:ascii="Verdana" w:hAnsi="Verdana" w:cstheme="minorHAnsi"/>
          <w:sz w:val="18"/>
          <w:szCs w:val="18"/>
        </w:rPr>
        <w:t>formie pisemnej lub drogą elektroniczną, a w nagłych wypadkach telefonicznie,</w:t>
      </w:r>
    </w:p>
    <w:p w14:paraId="7DC24C12" w14:textId="77777777" w:rsidR="00515EF0" w:rsidRPr="00C718C9" w:rsidRDefault="00515EF0" w:rsidP="000D2902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 xml:space="preserve">zastrzega sobie, że powierzchnia sprzątania (m²) w </w:t>
      </w:r>
      <w:r w:rsidR="007460A9" w:rsidRPr="00C718C9">
        <w:rPr>
          <w:rFonts w:ascii="Verdana" w:hAnsi="Verdana" w:cstheme="minorHAnsi"/>
          <w:sz w:val="18"/>
          <w:szCs w:val="18"/>
        </w:rPr>
        <w:t>ciągu</w:t>
      </w:r>
      <w:r w:rsidRPr="00C718C9">
        <w:rPr>
          <w:rFonts w:ascii="Verdana" w:hAnsi="Verdana" w:cstheme="minorHAnsi"/>
          <w:sz w:val="18"/>
          <w:szCs w:val="18"/>
        </w:rPr>
        <w:t xml:space="preserve"> całego okresu trwania umowy może ulec </w:t>
      </w:r>
      <w:r w:rsidR="007460A9" w:rsidRPr="00C718C9">
        <w:rPr>
          <w:rFonts w:ascii="Verdana" w:hAnsi="Verdana" w:cstheme="minorHAnsi"/>
          <w:sz w:val="18"/>
          <w:szCs w:val="18"/>
        </w:rPr>
        <w:t>zmianie</w:t>
      </w:r>
      <w:r w:rsidR="00D05924" w:rsidRPr="00C718C9">
        <w:rPr>
          <w:rFonts w:ascii="Verdana" w:hAnsi="Verdana" w:cstheme="minorHAnsi"/>
          <w:sz w:val="18"/>
          <w:szCs w:val="18"/>
        </w:rPr>
        <w:t>,</w:t>
      </w:r>
    </w:p>
    <w:p w14:paraId="21ED56D6" w14:textId="77777777" w:rsidR="00515EF0" w:rsidRPr="00C718C9" w:rsidRDefault="00515EF0" w:rsidP="000D2902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 xml:space="preserve">poinformuje </w:t>
      </w:r>
      <w:r w:rsidR="007460A9" w:rsidRPr="00C718C9">
        <w:rPr>
          <w:rFonts w:ascii="Verdana" w:hAnsi="Verdana" w:cstheme="minorHAnsi"/>
          <w:sz w:val="18"/>
          <w:szCs w:val="18"/>
        </w:rPr>
        <w:t>Wykonawcę</w:t>
      </w:r>
      <w:r w:rsidRPr="00C718C9">
        <w:rPr>
          <w:rFonts w:ascii="Verdana" w:hAnsi="Verdana" w:cstheme="minorHAnsi"/>
          <w:sz w:val="18"/>
          <w:szCs w:val="18"/>
        </w:rPr>
        <w:t xml:space="preserve"> o wyłączonej powierzchni ze sprzątania wraz</w:t>
      </w:r>
      <w:r w:rsidR="007460A9" w:rsidRPr="00C718C9">
        <w:rPr>
          <w:rFonts w:ascii="Verdana" w:hAnsi="Verdana" w:cstheme="minorHAnsi"/>
          <w:sz w:val="18"/>
          <w:szCs w:val="18"/>
        </w:rPr>
        <w:t xml:space="preserve"> z podaniem metrażu</w:t>
      </w:r>
      <w:r w:rsidR="002A76E8" w:rsidRPr="00C718C9">
        <w:rPr>
          <w:rFonts w:ascii="Verdana" w:hAnsi="Verdana" w:cstheme="minorHAnsi"/>
          <w:sz w:val="18"/>
          <w:szCs w:val="18"/>
        </w:rPr>
        <w:t>,</w:t>
      </w:r>
      <w:r w:rsidRPr="00C718C9">
        <w:rPr>
          <w:rFonts w:ascii="Verdana" w:hAnsi="Verdana" w:cstheme="minorHAnsi"/>
          <w:sz w:val="18"/>
          <w:szCs w:val="18"/>
        </w:rPr>
        <w:t xml:space="preserve"> drogą elektroniczną z </w:t>
      </w:r>
      <w:r w:rsidR="00DB57A5" w:rsidRPr="00C718C9">
        <w:rPr>
          <w:rFonts w:ascii="Verdana" w:hAnsi="Verdana" w:cstheme="minorHAnsi"/>
          <w:sz w:val="18"/>
          <w:szCs w:val="18"/>
        </w:rPr>
        <w:t>dwu</w:t>
      </w:r>
      <w:r w:rsidRPr="00C718C9">
        <w:rPr>
          <w:rFonts w:ascii="Verdana" w:hAnsi="Verdana" w:cstheme="minorHAnsi"/>
          <w:sz w:val="18"/>
          <w:szCs w:val="18"/>
        </w:rPr>
        <w:t>dniowym wyprzedzeniem</w:t>
      </w:r>
      <w:r w:rsidR="005F14C3" w:rsidRPr="00C718C9">
        <w:rPr>
          <w:rFonts w:ascii="Verdana" w:hAnsi="Verdana" w:cstheme="minorHAnsi"/>
          <w:sz w:val="18"/>
          <w:szCs w:val="18"/>
        </w:rPr>
        <w:t>.</w:t>
      </w:r>
    </w:p>
    <w:p w14:paraId="292912CE" w14:textId="77777777" w:rsidR="0014407B" w:rsidRPr="00C718C9" w:rsidRDefault="0014407B" w:rsidP="00E13F3F">
      <w:pPr>
        <w:spacing w:after="0"/>
        <w:jc w:val="both"/>
        <w:rPr>
          <w:rFonts w:ascii="Verdana" w:hAnsi="Verdana" w:cstheme="minorHAnsi"/>
          <w:sz w:val="18"/>
          <w:szCs w:val="18"/>
        </w:rPr>
      </w:pPr>
    </w:p>
    <w:p w14:paraId="27C3321E" w14:textId="77777777" w:rsidR="00CC2689" w:rsidRPr="00C718C9" w:rsidRDefault="00CC2689" w:rsidP="000D2902">
      <w:pPr>
        <w:pStyle w:val="Akapitzlist"/>
        <w:numPr>
          <w:ilvl w:val="3"/>
          <w:numId w:val="23"/>
        </w:numPr>
        <w:spacing w:after="0" w:line="240" w:lineRule="auto"/>
        <w:jc w:val="both"/>
        <w:rPr>
          <w:rFonts w:ascii="Verdana" w:hAnsi="Verdana" w:cstheme="minorHAnsi"/>
          <w:b/>
          <w:vanish/>
          <w:sz w:val="18"/>
          <w:szCs w:val="18"/>
        </w:rPr>
      </w:pPr>
    </w:p>
    <w:p w14:paraId="0666751B" w14:textId="77777777" w:rsidR="00CC2689" w:rsidRPr="00C718C9" w:rsidRDefault="00CC2689" w:rsidP="000D2902">
      <w:pPr>
        <w:pStyle w:val="Akapitzlist"/>
        <w:numPr>
          <w:ilvl w:val="3"/>
          <w:numId w:val="23"/>
        </w:numPr>
        <w:spacing w:after="0" w:line="240" w:lineRule="auto"/>
        <w:jc w:val="both"/>
        <w:rPr>
          <w:rFonts w:ascii="Verdana" w:hAnsi="Verdana" w:cstheme="minorHAnsi"/>
          <w:b/>
          <w:vanish/>
          <w:sz w:val="18"/>
          <w:szCs w:val="18"/>
        </w:rPr>
      </w:pPr>
    </w:p>
    <w:p w14:paraId="23A735DF" w14:textId="77777777" w:rsidR="009D3C68" w:rsidRPr="00C718C9" w:rsidRDefault="0014407B" w:rsidP="000D2902">
      <w:pPr>
        <w:pStyle w:val="Akapitzlist"/>
        <w:numPr>
          <w:ilvl w:val="3"/>
          <w:numId w:val="23"/>
        </w:numPr>
        <w:spacing w:after="0" w:line="240" w:lineRule="auto"/>
        <w:ind w:left="360"/>
        <w:jc w:val="both"/>
        <w:rPr>
          <w:rFonts w:ascii="Verdana" w:hAnsi="Verdana" w:cstheme="minorHAnsi"/>
          <w:b/>
          <w:i/>
          <w:sz w:val="18"/>
          <w:szCs w:val="18"/>
        </w:rPr>
      </w:pPr>
      <w:r w:rsidRPr="00C718C9">
        <w:rPr>
          <w:rFonts w:ascii="Verdana" w:hAnsi="Verdana" w:cstheme="minorHAnsi"/>
          <w:b/>
          <w:sz w:val="18"/>
          <w:szCs w:val="18"/>
        </w:rPr>
        <w:t>S</w:t>
      </w:r>
      <w:r w:rsidR="00D244E1" w:rsidRPr="00C718C9">
        <w:rPr>
          <w:rFonts w:ascii="Verdana" w:hAnsi="Verdana" w:cstheme="minorHAnsi"/>
          <w:b/>
          <w:sz w:val="18"/>
          <w:szCs w:val="18"/>
        </w:rPr>
        <w:t xml:space="preserve">PRZĄTANIE </w:t>
      </w:r>
      <w:r w:rsidR="00AF602B" w:rsidRPr="00C718C9">
        <w:rPr>
          <w:rFonts w:ascii="Verdana" w:hAnsi="Verdana" w:cstheme="minorHAnsi"/>
          <w:b/>
          <w:sz w:val="18"/>
          <w:szCs w:val="18"/>
        </w:rPr>
        <w:t>POMIESZCZEŃ</w:t>
      </w:r>
      <w:r w:rsidR="00EF45F4" w:rsidRPr="00C718C9">
        <w:rPr>
          <w:rFonts w:ascii="Verdana" w:hAnsi="Verdana" w:cstheme="minorHAnsi"/>
          <w:b/>
          <w:sz w:val="18"/>
          <w:szCs w:val="18"/>
        </w:rPr>
        <w:t>:</w:t>
      </w:r>
      <w:r w:rsidR="00AF602B" w:rsidRPr="00C718C9">
        <w:rPr>
          <w:rFonts w:ascii="Verdana" w:hAnsi="Verdana" w:cstheme="minorHAnsi"/>
          <w:b/>
          <w:sz w:val="18"/>
          <w:szCs w:val="18"/>
        </w:rPr>
        <w:t xml:space="preserve"> BIUROWYCH, SOCJALNYCH</w:t>
      </w:r>
      <w:r w:rsidR="00EF45F4" w:rsidRPr="00C718C9">
        <w:rPr>
          <w:rFonts w:ascii="Verdana" w:hAnsi="Verdana" w:cstheme="minorHAnsi"/>
          <w:b/>
          <w:sz w:val="18"/>
          <w:szCs w:val="18"/>
        </w:rPr>
        <w:t>, TOALET, CIĄGÓW KOMUNIKACYJNYCH</w:t>
      </w:r>
      <w:r w:rsidR="009F2330" w:rsidRPr="00C718C9">
        <w:rPr>
          <w:rFonts w:ascii="Verdana" w:hAnsi="Verdana" w:cstheme="minorHAnsi"/>
          <w:b/>
          <w:sz w:val="18"/>
          <w:szCs w:val="18"/>
        </w:rPr>
        <w:t xml:space="preserve"> I INNYCH</w:t>
      </w:r>
      <w:r w:rsidR="00EF45F4" w:rsidRPr="00C718C9">
        <w:rPr>
          <w:rFonts w:ascii="Verdana" w:hAnsi="Verdana" w:cstheme="minorHAnsi"/>
          <w:b/>
          <w:sz w:val="18"/>
          <w:szCs w:val="18"/>
        </w:rPr>
        <w:t xml:space="preserve"> – GRUPA I</w:t>
      </w:r>
      <w:r w:rsidR="00AF602B" w:rsidRPr="00C718C9">
        <w:rPr>
          <w:rFonts w:ascii="Verdana" w:hAnsi="Verdana" w:cstheme="minorHAnsi"/>
          <w:b/>
          <w:sz w:val="18"/>
          <w:szCs w:val="18"/>
        </w:rPr>
        <w:t>:</w:t>
      </w:r>
    </w:p>
    <w:p w14:paraId="60CA742A" w14:textId="77777777" w:rsidR="00C854E7" w:rsidRPr="00C718C9" w:rsidRDefault="00C854E7" w:rsidP="006B5CA5">
      <w:pPr>
        <w:pStyle w:val="Akapitzlist"/>
        <w:spacing w:after="0" w:line="240" w:lineRule="auto"/>
        <w:ind w:left="2880"/>
        <w:jc w:val="both"/>
        <w:rPr>
          <w:rFonts w:ascii="Verdana" w:hAnsi="Verdana" w:cstheme="minorHAnsi"/>
          <w:b/>
          <w:i/>
          <w:sz w:val="18"/>
          <w:szCs w:val="18"/>
        </w:rPr>
      </w:pPr>
    </w:p>
    <w:p w14:paraId="51D76C63" w14:textId="77777777" w:rsidR="00C854E7" w:rsidRPr="00C718C9" w:rsidRDefault="00C854E7" w:rsidP="006B5CA5">
      <w:pPr>
        <w:spacing w:after="0"/>
        <w:jc w:val="both"/>
        <w:rPr>
          <w:rFonts w:ascii="Verdana" w:hAnsi="Verdana" w:cstheme="minorHAnsi"/>
          <w:b/>
          <w:i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Budynek biurowy Polskiego Wydawnictwa</w:t>
      </w:r>
      <w:r w:rsidR="00DA1DB0" w:rsidRPr="00C718C9">
        <w:rPr>
          <w:rFonts w:ascii="Verdana" w:hAnsi="Verdana" w:cstheme="minorHAnsi"/>
          <w:sz w:val="18"/>
          <w:szCs w:val="18"/>
        </w:rPr>
        <w:t xml:space="preserve"> Muzycznego </w:t>
      </w:r>
      <w:r w:rsidRPr="00C718C9">
        <w:rPr>
          <w:rFonts w:ascii="Verdana" w:hAnsi="Verdana" w:cstheme="minorHAnsi"/>
          <w:sz w:val="18"/>
          <w:szCs w:val="18"/>
        </w:rPr>
        <w:t xml:space="preserve">w Krakowie posiada </w:t>
      </w:r>
      <w:r w:rsidR="004B7754" w:rsidRPr="00C718C9">
        <w:rPr>
          <w:rFonts w:ascii="Verdana" w:hAnsi="Verdana" w:cstheme="minorHAnsi"/>
          <w:sz w:val="18"/>
          <w:szCs w:val="18"/>
        </w:rPr>
        <w:t>osiem</w:t>
      </w:r>
      <w:r w:rsidRPr="00C718C9">
        <w:rPr>
          <w:rFonts w:ascii="Verdana" w:hAnsi="Verdana" w:cstheme="minorHAnsi"/>
          <w:sz w:val="18"/>
          <w:szCs w:val="18"/>
        </w:rPr>
        <w:t xml:space="preserve"> </w:t>
      </w:r>
      <w:r w:rsidR="007460A9" w:rsidRPr="00C718C9">
        <w:rPr>
          <w:rFonts w:ascii="Verdana" w:hAnsi="Verdana" w:cstheme="minorHAnsi"/>
          <w:sz w:val="18"/>
          <w:szCs w:val="18"/>
        </w:rPr>
        <w:t>kondygnacji (razem z</w:t>
      </w:r>
      <w:r w:rsidR="004B7754" w:rsidRPr="00C718C9">
        <w:rPr>
          <w:rFonts w:ascii="Verdana" w:hAnsi="Verdana" w:cstheme="minorHAnsi"/>
          <w:sz w:val="18"/>
          <w:szCs w:val="18"/>
        </w:rPr>
        <w:t> </w:t>
      </w:r>
      <w:r w:rsidR="007460A9" w:rsidRPr="00C718C9">
        <w:rPr>
          <w:rFonts w:ascii="Verdana" w:hAnsi="Verdana" w:cstheme="minorHAnsi"/>
          <w:sz w:val="18"/>
          <w:szCs w:val="18"/>
        </w:rPr>
        <w:t>piwnicą). W </w:t>
      </w:r>
      <w:r w:rsidRPr="00C718C9">
        <w:rPr>
          <w:rFonts w:ascii="Verdana" w:hAnsi="Verdana" w:cstheme="minorHAnsi"/>
          <w:sz w:val="18"/>
          <w:szCs w:val="18"/>
        </w:rPr>
        <w:t xml:space="preserve">budynku znajdują się </w:t>
      </w:r>
      <w:r w:rsidR="00E72900" w:rsidRPr="00C718C9">
        <w:rPr>
          <w:rFonts w:ascii="Verdana" w:hAnsi="Verdana" w:cstheme="minorHAnsi"/>
          <w:sz w:val="18"/>
          <w:szCs w:val="18"/>
        </w:rPr>
        <w:t>dwie</w:t>
      </w:r>
      <w:r w:rsidRPr="00C718C9">
        <w:rPr>
          <w:rFonts w:ascii="Verdana" w:hAnsi="Verdana" w:cstheme="minorHAnsi"/>
          <w:sz w:val="18"/>
          <w:szCs w:val="18"/>
        </w:rPr>
        <w:t xml:space="preserve"> windy</w:t>
      </w:r>
      <w:r w:rsidR="00A467A5" w:rsidRPr="00C718C9">
        <w:rPr>
          <w:rFonts w:ascii="Verdana" w:hAnsi="Verdana" w:cstheme="minorHAnsi"/>
          <w:sz w:val="18"/>
          <w:szCs w:val="18"/>
        </w:rPr>
        <w:t xml:space="preserve">: </w:t>
      </w:r>
      <w:r w:rsidRPr="00C718C9">
        <w:rPr>
          <w:rFonts w:ascii="Verdana" w:hAnsi="Verdana" w:cstheme="minorHAnsi"/>
          <w:sz w:val="18"/>
          <w:szCs w:val="18"/>
        </w:rPr>
        <w:t>osobowa (parter</w:t>
      </w:r>
      <w:r w:rsidR="00D06797" w:rsidRPr="00C718C9">
        <w:rPr>
          <w:rFonts w:ascii="Verdana" w:hAnsi="Verdana" w:cstheme="minorHAnsi"/>
          <w:sz w:val="18"/>
          <w:szCs w:val="18"/>
        </w:rPr>
        <w:t>-</w:t>
      </w:r>
      <w:r w:rsidRPr="00C718C9">
        <w:rPr>
          <w:rFonts w:ascii="Verdana" w:hAnsi="Verdana" w:cstheme="minorHAnsi"/>
          <w:sz w:val="18"/>
          <w:szCs w:val="18"/>
        </w:rPr>
        <w:t>IV piętro) oraz towarowo-osobowa (piwnica-antresola). Piwnicę i parter zajmu</w:t>
      </w:r>
      <w:r w:rsidR="007460A9" w:rsidRPr="00C718C9">
        <w:rPr>
          <w:rFonts w:ascii="Verdana" w:hAnsi="Verdana" w:cstheme="minorHAnsi"/>
          <w:sz w:val="18"/>
          <w:szCs w:val="18"/>
        </w:rPr>
        <w:t xml:space="preserve">ją magazyny książkowe. W części </w:t>
      </w:r>
      <w:r w:rsidRPr="00C718C9">
        <w:rPr>
          <w:rFonts w:ascii="Verdana" w:hAnsi="Verdana" w:cstheme="minorHAnsi"/>
          <w:sz w:val="18"/>
          <w:szCs w:val="18"/>
        </w:rPr>
        <w:t>parteru umieszczona jest Księgarnia firmowa</w:t>
      </w:r>
      <w:r w:rsidR="004B7754" w:rsidRPr="00C718C9">
        <w:rPr>
          <w:rFonts w:ascii="Verdana" w:hAnsi="Verdana" w:cstheme="minorHAnsi"/>
          <w:sz w:val="18"/>
          <w:szCs w:val="18"/>
        </w:rPr>
        <w:t xml:space="preserve"> oraz stanowisko ochrony i recepcji budynku.</w:t>
      </w:r>
      <w:r w:rsidRPr="00C718C9">
        <w:rPr>
          <w:rFonts w:ascii="Verdana" w:hAnsi="Verdana" w:cstheme="minorHAnsi"/>
          <w:sz w:val="18"/>
          <w:szCs w:val="18"/>
        </w:rPr>
        <w:t xml:space="preserve"> Sprzątanie budynku powinno odbywać się </w:t>
      </w:r>
      <w:r w:rsidR="0017269A" w:rsidRPr="00C718C9">
        <w:rPr>
          <w:rFonts w:ascii="Verdana" w:hAnsi="Verdana" w:cstheme="minorHAnsi"/>
          <w:sz w:val="18"/>
          <w:szCs w:val="18"/>
        </w:rPr>
        <w:t xml:space="preserve">najwcześniej </w:t>
      </w:r>
      <w:r w:rsidRPr="00C718C9">
        <w:rPr>
          <w:rFonts w:ascii="Verdana" w:hAnsi="Verdana" w:cstheme="minorHAnsi"/>
          <w:sz w:val="18"/>
          <w:szCs w:val="18"/>
        </w:rPr>
        <w:t>od godz.</w:t>
      </w:r>
      <w:r w:rsidR="00A467A5" w:rsidRPr="00C718C9">
        <w:rPr>
          <w:rFonts w:ascii="Verdana" w:hAnsi="Verdana" w:cstheme="minorHAnsi"/>
          <w:sz w:val="18"/>
          <w:szCs w:val="18"/>
        </w:rPr>
        <w:t xml:space="preserve"> </w:t>
      </w:r>
      <w:r w:rsidR="007460A9" w:rsidRPr="00C718C9">
        <w:rPr>
          <w:rFonts w:ascii="Verdana" w:hAnsi="Verdana" w:cstheme="minorHAnsi"/>
          <w:b/>
          <w:sz w:val="18"/>
          <w:szCs w:val="18"/>
        </w:rPr>
        <w:t>1</w:t>
      </w:r>
      <w:r w:rsidR="002B21A2" w:rsidRPr="00C718C9">
        <w:rPr>
          <w:rFonts w:ascii="Verdana" w:hAnsi="Verdana" w:cstheme="minorHAnsi"/>
          <w:b/>
          <w:sz w:val="18"/>
          <w:szCs w:val="18"/>
        </w:rPr>
        <w:t>8</w:t>
      </w:r>
      <w:r w:rsidR="00CC25E7" w:rsidRPr="00C718C9">
        <w:rPr>
          <w:rFonts w:ascii="Verdana" w:hAnsi="Verdana" w:cstheme="minorHAnsi"/>
          <w:b/>
          <w:sz w:val="18"/>
          <w:szCs w:val="18"/>
        </w:rPr>
        <w:t>:00</w:t>
      </w:r>
      <w:r w:rsidR="00C40BF4" w:rsidRPr="00C718C9">
        <w:rPr>
          <w:rFonts w:ascii="Verdana" w:hAnsi="Verdana" w:cstheme="minorHAnsi"/>
          <w:sz w:val="18"/>
          <w:szCs w:val="18"/>
        </w:rPr>
        <w:t xml:space="preserve"> </w:t>
      </w:r>
      <w:r w:rsidR="0043072B" w:rsidRPr="00C718C9">
        <w:rPr>
          <w:rFonts w:ascii="Verdana" w:hAnsi="Verdana" w:cstheme="minorHAnsi"/>
          <w:sz w:val="18"/>
          <w:szCs w:val="18"/>
        </w:rPr>
        <w:t>(parter, I-V piętro</w:t>
      </w:r>
      <w:r w:rsidR="00726E49" w:rsidRPr="00C718C9">
        <w:rPr>
          <w:rFonts w:ascii="Verdana" w:hAnsi="Verdana" w:cstheme="minorHAnsi"/>
          <w:sz w:val="18"/>
          <w:szCs w:val="18"/>
        </w:rPr>
        <w:t>)</w:t>
      </w:r>
      <w:r w:rsidR="00CC25E7" w:rsidRPr="00C718C9">
        <w:rPr>
          <w:rFonts w:ascii="Verdana" w:hAnsi="Verdana" w:cstheme="minorHAnsi"/>
          <w:sz w:val="18"/>
          <w:szCs w:val="18"/>
        </w:rPr>
        <w:t xml:space="preserve"> oraz </w:t>
      </w:r>
      <w:r w:rsidR="007460A9" w:rsidRPr="00C718C9">
        <w:rPr>
          <w:rFonts w:ascii="Verdana" w:hAnsi="Verdana" w:cstheme="minorHAnsi"/>
          <w:sz w:val="18"/>
          <w:szCs w:val="18"/>
        </w:rPr>
        <w:t>antresola</w:t>
      </w:r>
      <w:r w:rsidR="0043072B" w:rsidRPr="00C718C9">
        <w:rPr>
          <w:rFonts w:ascii="Verdana" w:hAnsi="Verdana" w:cstheme="minorHAnsi"/>
          <w:sz w:val="18"/>
          <w:szCs w:val="18"/>
        </w:rPr>
        <w:t xml:space="preserve"> od </w:t>
      </w:r>
      <w:r w:rsidR="00CC25E7" w:rsidRPr="00C718C9">
        <w:rPr>
          <w:rFonts w:ascii="Verdana" w:hAnsi="Verdana" w:cstheme="minorHAnsi"/>
          <w:sz w:val="18"/>
          <w:szCs w:val="18"/>
        </w:rPr>
        <w:t xml:space="preserve">godz. </w:t>
      </w:r>
      <w:r w:rsidR="00C40BF4" w:rsidRPr="00C718C9">
        <w:rPr>
          <w:rFonts w:ascii="Verdana" w:hAnsi="Verdana" w:cstheme="minorHAnsi"/>
          <w:b/>
          <w:sz w:val="18"/>
          <w:szCs w:val="18"/>
        </w:rPr>
        <w:t>2</w:t>
      </w:r>
      <w:r w:rsidR="002B21A2" w:rsidRPr="00C718C9">
        <w:rPr>
          <w:rFonts w:ascii="Verdana" w:hAnsi="Verdana" w:cstheme="minorHAnsi"/>
          <w:b/>
          <w:sz w:val="18"/>
          <w:szCs w:val="18"/>
        </w:rPr>
        <w:t>2</w:t>
      </w:r>
      <w:r w:rsidR="00C40BF4" w:rsidRPr="00C718C9">
        <w:rPr>
          <w:rFonts w:ascii="Verdana" w:hAnsi="Verdana" w:cstheme="minorHAnsi"/>
          <w:b/>
          <w:sz w:val="18"/>
          <w:szCs w:val="18"/>
        </w:rPr>
        <w:t>.00</w:t>
      </w:r>
      <w:r w:rsidRPr="00C718C9">
        <w:rPr>
          <w:rFonts w:ascii="Verdana" w:hAnsi="Verdana" w:cstheme="minorHAnsi"/>
          <w:sz w:val="18"/>
          <w:szCs w:val="18"/>
        </w:rPr>
        <w:t>.</w:t>
      </w:r>
      <w:r w:rsidR="002311FF" w:rsidRPr="00C718C9">
        <w:rPr>
          <w:rFonts w:ascii="Verdana" w:hAnsi="Verdana" w:cstheme="minorHAnsi"/>
          <w:sz w:val="18"/>
          <w:szCs w:val="18"/>
        </w:rPr>
        <w:t xml:space="preserve"> </w:t>
      </w:r>
    </w:p>
    <w:p w14:paraId="5065F8D7" w14:textId="77777777" w:rsidR="0014407B" w:rsidRPr="00C718C9" w:rsidRDefault="0014407B" w:rsidP="006B5CA5">
      <w:pPr>
        <w:spacing w:after="0"/>
        <w:ind w:left="2146"/>
        <w:jc w:val="both"/>
        <w:rPr>
          <w:rFonts w:ascii="Verdana" w:hAnsi="Verdana" w:cstheme="minorHAnsi"/>
          <w:b/>
          <w:i/>
          <w:sz w:val="18"/>
          <w:szCs w:val="18"/>
        </w:rPr>
      </w:pPr>
    </w:p>
    <w:p w14:paraId="73083901" w14:textId="77777777" w:rsidR="00805059" w:rsidRPr="00C718C9" w:rsidRDefault="00805059" w:rsidP="00E13F3F">
      <w:pPr>
        <w:spacing w:after="0"/>
        <w:jc w:val="both"/>
        <w:rPr>
          <w:rFonts w:ascii="Verdana" w:hAnsi="Verdana" w:cstheme="minorHAnsi"/>
          <w:b/>
          <w:i/>
          <w:sz w:val="18"/>
          <w:szCs w:val="18"/>
        </w:rPr>
      </w:pPr>
    </w:p>
    <w:p w14:paraId="1D7FC098" w14:textId="77777777" w:rsidR="0014407B" w:rsidRPr="00C718C9" w:rsidRDefault="0014407B" w:rsidP="00E13F3F">
      <w:pPr>
        <w:spacing w:after="0"/>
        <w:jc w:val="both"/>
        <w:rPr>
          <w:rFonts w:ascii="Verdana" w:hAnsi="Verdana" w:cstheme="minorHAnsi"/>
          <w:b/>
          <w:i/>
          <w:sz w:val="18"/>
          <w:szCs w:val="18"/>
        </w:rPr>
      </w:pPr>
      <w:r w:rsidRPr="00C718C9">
        <w:rPr>
          <w:rFonts w:ascii="Verdana" w:hAnsi="Verdana" w:cstheme="minorHAnsi"/>
          <w:b/>
          <w:i/>
          <w:sz w:val="18"/>
          <w:szCs w:val="18"/>
        </w:rPr>
        <w:t>Powierzchnie do sprzątania w Polskim Wydawnictwie Muzycznym w Krakowie:</w:t>
      </w:r>
    </w:p>
    <w:p w14:paraId="777EF5F3" w14:textId="1D959D9A" w:rsidR="00F512A1" w:rsidRPr="00C718C9" w:rsidRDefault="00F512A1" w:rsidP="00D51877">
      <w:pPr>
        <w:spacing w:after="0"/>
        <w:jc w:val="both"/>
        <w:rPr>
          <w:rFonts w:ascii="Verdana" w:hAnsi="Verdana" w:cstheme="minorHAnsi"/>
          <w:b/>
          <w:i/>
          <w:sz w:val="18"/>
          <w:szCs w:val="18"/>
        </w:rPr>
      </w:pPr>
      <w:r w:rsidRPr="00C718C9">
        <w:rPr>
          <w:rFonts w:ascii="Verdana" w:hAnsi="Verdana" w:cstheme="minorHAnsi"/>
          <w:b/>
          <w:i/>
          <w:sz w:val="18"/>
          <w:szCs w:val="18"/>
        </w:rPr>
        <w:t xml:space="preserve">Szczegółowy zakres z podziałem powierzchni zawiera </w:t>
      </w:r>
      <w:r w:rsidR="00FC6E16" w:rsidRPr="00C718C9">
        <w:rPr>
          <w:rFonts w:ascii="Verdana" w:hAnsi="Verdana" w:cstheme="minorHAnsi"/>
          <w:b/>
          <w:i/>
          <w:sz w:val="18"/>
          <w:szCs w:val="18"/>
        </w:rPr>
        <w:t>Z</w:t>
      </w:r>
      <w:r w:rsidRPr="00C718C9">
        <w:rPr>
          <w:rFonts w:ascii="Verdana" w:hAnsi="Verdana" w:cstheme="minorHAnsi"/>
          <w:b/>
          <w:i/>
          <w:sz w:val="18"/>
          <w:szCs w:val="18"/>
        </w:rPr>
        <w:t>ałącznik nr 1 – „</w:t>
      </w:r>
      <w:r w:rsidR="00FC6E16" w:rsidRPr="00C718C9">
        <w:rPr>
          <w:rFonts w:ascii="Verdana" w:hAnsi="Verdana" w:cstheme="minorHAnsi"/>
          <w:b/>
          <w:i/>
          <w:sz w:val="18"/>
          <w:szCs w:val="18"/>
        </w:rPr>
        <w:t>Tabela nr 1: R</w:t>
      </w:r>
      <w:r w:rsidRPr="00C718C9">
        <w:rPr>
          <w:rFonts w:ascii="Verdana" w:hAnsi="Verdana" w:cstheme="minorHAnsi"/>
          <w:b/>
          <w:i/>
          <w:sz w:val="18"/>
          <w:szCs w:val="18"/>
        </w:rPr>
        <w:t xml:space="preserve">odzaje </w:t>
      </w:r>
      <w:r w:rsidR="00FC6E16" w:rsidRPr="00C718C9">
        <w:rPr>
          <w:rFonts w:ascii="Verdana" w:hAnsi="Verdana" w:cstheme="minorHAnsi"/>
          <w:b/>
          <w:i/>
          <w:sz w:val="18"/>
          <w:szCs w:val="18"/>
        </w:rPr>
        <w:t>pomieszczeń</w:t>
      </w:r>
      <w:r w:rsidRPr="00C718C9">
        <w:rPr>
          <w:rFonts w:ascii="Verdana" w:hAnsi="Verdana" w:cstheme="minorHAnsi"/>
          <w:b/>
          <w:i/>
          <w:sz w:val="18"/>
          <w:szCs w:val="18"/>
        </w:rPr>
        <w:t xml:space="preserve"> do sprzątania wraz z powierzchniami”</w:t>
      </w:r>
    </w:p>
    <w:p w14:paraId="3F07ED10" w14:textId="77777777" w:rsidR="004A0385" w:rsidRPr="00C718C9" w:rsidRDefault="004A0385" w:rsidP="00D51877">
      <w:pPr>
        <w:spacing w:after="0"/>
        <w:jc w:val="both"/>
        <w:rPr>
          <w:rFonts w:ascii="Verdana" w:hAnsi="Verdana" w:cstheme="minorHAnsi"/>
          <w:b/>
          <w:i/>
          <w:sz w:val="18"/>
          <w:szCs w:val="18"/>
        </w:rPr>
      </w:pPr>
    </w:p>
    <w:p w14:paraId="5CAE6E53" w14:textId="77777777" w:rsidR="009D3C68" w:rsidRPr="00C718C9" w:rsidRDefault="00FD4261" w:rsidP="000D2902">
      <w:pPr>
        <w:pStyle w:val="Akapitzlist"/>
        <w:numPr>
          <w:ilvl w:val="0"/>
          <w:numId w:val="10"/>
        </w:numPr>
        <w:spacing w:after="0" w:line="240" w:lineRule="auto"/>
        <w:ind w:left="284" w:hanging="284"/>
        <w:rPr>
          <w:rFonts w:ascii="Verdana" w:hAnsi="Verdana" w:cstheme="minorHAnsi"/>
          <w:b/>
          <w:sz w:val="18"/>
          <w:szCs w:val="18"/>
          <w:u w:val="single"/>
        </w:rPr>
      </w:pPr>
      <w:r w:rsidRPr="00C718C9">
        <w:rPr>
          <w:rFonts w:ascii="Verdana" w:hAnsi="Verdana" w:cstheme="minorHAnsi"/>
          <w:b/>
          <w:sz w:val="18"/>
          <w:szCs w:val="18"/>
        </w:rPr>
        <w:t xml:space="preserve">Zakres czynności </w:t>
      </w:r>
      <w:r w:rsidR="00AF602B" w:rsidRPr="00C718C9">
        <w:rPr>
          <w:rFonts w:ascii="Verdana" w:hAnsi="Verdana" w:cstheme="minorHAnsi"/>
          <w:b/>
          <w:sz w:val="18"/>
          <w:szCs w:val="18"/>
        </w:rPr>
        <w:t>dla pomieszczeń biurowych</w:t>
      </w:r>
      <w:r w:rsidR="0014407B" w:rsidRPr="00C718C9">
        <w:rPr>
          <w:rFonts w:ascii="Verdana" w:hAnsi="Verdana" w:cstheme="minorHAnsi"/>
          <w:b/>
          <w:sz w:val="18"/>
          <w:szCs w:val="18"/>
        </w:rPr>
        <w:t>:</w:t>
      </w:r>
    </w:p>
    <w:p w14:paraId="2ACB5A85" w14:textId="77777777" w:rsidR="0014407B" w:rsidRPr="00C718C9" w:rsidRDefault="0014407B" w:rsidP="00E13F3F">
      <w:pPr>
        <w:spacing w:after="0"/>
        <w:jc w:val="both"/>
        <w:rPr>
          <w:rFonts w:ascii="Verdana" w:hAnsi="Verdana" w:cstheme="minorHAnsi"/>
          <w:b/>
          <w:bCs/>
          <w:sz w:val="18"/>
          <w:szCs w:val="18"/>
        </w:rPr>
      </w:pPr>
    </w:p>
    <w:p w14:paraId="565C572A" w14:textId="1575A72F" w:rsidR="00390966" w:rsidRPr="00C718C9" w:rsidRDefault="00977CFD" w:rsidP="00977CFD">
      <w:pPr>
        <w:spacing w:after="0" w:line="240" w:lineRule="auto"/>
        <w:ind w:firstLine="284"/>
        <w:jc w:val="both"/>
        <w:rPr>
          <w:rFonts w:ascii="Verdana" w:hAnsi="Verdana" w:cstheme="minorHAnsi"/>
          <w:b/>
          <w:sz w:val="18"/>
          <w:szCs w:val="18"/>
          <w:u w:val="single"/>
        </w:rPr>
      </w:pPr>
      <w:r w:rsidRPr="00C718C9">
        <w:rPr>
          <w:rFonts w:ascii="Verdana" w:hAnsi="Verdana" w:cstheme="minorHAnsi"/>
          <w:b/>
          <w:sz w:val="18"/>
          <w:szCs w:val="18"/>
          <w:u w:val="single"/>
        </w:rPr>
        <w:t>S</w:t>
      </w:r>
      <w:r w:rsidR="00363F47" w:rsidRPr="00C718C9">
        <w:rPr>
          <w:rFonts w:ascii="Verdana" w:hAnsi="Verdana" w:cstheme="minorHAnsi"/>
          <w:b/>
          <w:sz w:val="18"/>
          <w:szCs w:val="18"/>
          <w:u w:val="single"/>
        </w:rPr>
        <w:t xml:space="preserve">przątanie </w:t>
      </w:r>
      <w:r w:rsidR="00D31091" w:rsidRPr="00C718C9">
        <w:rPr>
          <w:rFonts w:ascii="Verdana" w:hAnsi="Verdana" w:cstheme="minorHAnsi"/>
          <w:b/>
          <w:sz w:val="18"/>
          <w:szCs w:val="18"/>
          <w:u w:val="single"/>
        </w:rPr>
        <w:t xml:space="preserve">codzienne </w:t>
      </w:r>
      <w:r w:rsidR="00363F47" w:rsidRPr="00C718C9">
        <w:rPr>
          <w:rFonts w:ascii="Verdana" w:hAnsi="Verdana" w:cstheme="minorHAnsi"/>
          <w:b/>
          <w:sz w:val="18"/>
          <w:szCs w:val="18"/>
          <w:u w:val="single"/>
        </w:rPr>
        <w:t>od poniedziałku do piątku</w:t>
      </w:r>
      <w:r w:rsidR="00390966" w:rsidRPr="00C718C9">
        <w:rPr>
          <w:rFonts w:ascii="Verdana" w:hAnsi="Verdana" w:cstheme="minorHAnsi"/>
          <w:b/>
          <w:sz w:val="18"/>
          <w:szCs w:val="18"/>
          <w:u w:val="single"/>
        </w:rPr>
        <w:t>:</w:t>
      </w:r>
    </w:p>
    <w:p w14:paraId="2F88BE99" w14:textId="77777777" w:rsidR="008978F3" w:rsidRPr="00C718C9" w:rsidRDefault="008978F3" w:rsidP="006C5D92">
      <w:pPr>
        <w:numPr>
          <w:ilvl w:val="0"/>
          <w:numId w:val="3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zamiatanie, zmywanie i wycieranie powierzchni podłogowych stosownie do jej rodzaju (PCV, parkiety, panele</w:t>
      </w:r>
      <w:r w:rsidR="001849E3" w:rsidRPr="00C718C9">
        <w:rPr>
          <w:rFonts w:ascii="Verdana" w:hAnsi="Verdana" w:cstheme="minorHAnsi"/>
          <w:sz w:val="18"/>
          <w:szCs w:val="18"/>
        </w:rPr>
        <w:t xml:space="preserve"> itd.</w:t>
      </w:r>
      <w:r w:rsidRPr="00C718C9">
        <w:rPr>
          <w:rFonts w:ascii="Verdana" w:hAnsi="Verdana" w:cstheme="minorHAnsi"/>
          <w:sz w:val="18"/>
          <w:szCs w:val="18"/>
        </w:rPr>
        <w:t>)</w:t>
      </w:r>
      <w:r w:rsidR="00992CF4" w:rsidRPr="00C718C9">
        <w:rPr>
          <w:rFonts w:ascii="Verdana" w:hAnsi="Verdana" w:cstheme="minorHAnsi"/>
          <w:sz w:val="18"/>
          <w:szCs w:val="18"/>
        </w:rPr>
        <w:t xml:space="preserve"> </w:t>
      </w:r>
      <w:r w:rsidR="00CB714A" w:rsidRPr="00C718C9">
        <w:rPr>
          <w:rFonts w:ascii="Verdana" w:hAnsi="Verdana" w:cstheme="minorHAnsi"/>
          <w:sz w:val="18"/>
          <w:szCs w:val="18"/>
        </w:rPr>
        <w:t>z użyciem środków chemicznych i zapachowych,</w:t>
      </w:r>
    </w:p>
    <w:p w14:paraId="2C04D358" w14:textId="77777777" w:rsidR="00992CF4" w:rsidRPr="00C718C9" w:rsidRDefault="008978F3" w:rsidP="006C5D92">
      <w:pPr>
        <w:numPr>
          <w:ilvl w:val="0"/>
          <w:numId w:val="3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lastRenderedPageBreak/>
        <w:t xml:space="preserve">odkurzanie </w:t>
      </w:r>
      <w:r w:rsidR="00992CF4" w:rsidRPr="00C718C9">
        <w:rPr>
          <w:rFonts w:ascii="Verdana" w:hAnsi="Verdana" w:cstheme="minorHAnsi"/>
          <w:sz w:val="18"/>
          <w:szCs w:val="18"/>
        </w:rPr>
        <w:t>powierzchni podłogowych,</w:t>
      </w:r>
    </w:p>
    <w:p w14:paraId="502C8FB0" w14:textId="77777777" w:rsidR="008978F3" w:rsidRPr="00C718C9" w:rsidRDefault="00CB714A" w:rsidP="006C5D92">
      <w:pPr>
        <w:numPr>
          <w:ilvl w:val="0"/>
          <w:numId w:val="3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usuwanie miejscowych zabrudzeń z wykładzin dywanowych</w:t>
      </w:r>
      <w:r w:rsidR="008978F3" w:rsidRPr="00C718C9">
        <w:rPr>
          <w:rFonts w:ascii="Verdana" w:hAnsi="Verdana" w:cstheme="minorHAnsi"/>
          <w:sz w:val="18"/>
          <w:szCs w:val="18"/>
        </w:rPr>
        <w:t>/dywanów</w:t>
      </w:r>
      <w:r w:rsidR="00AE3F8B" w:rsidRPr="00C718C9">
        <w:rPr>
          <w:rFonts w:ascii="Verdana" w:hAnsi="Verdana" w:cstheme="minorHAnsi"/>
          <w:sz w:val="18"/>
          <w:szCs w:val="18"/>
        </w:rPr>
        <w:t>,</w:t>
      </w:r>
      <w:r w:rsidRPr="00C718C9">
        <w:rPr>
          <w:rFonts w:ascii="Verdana" w:hAnsi="Verdana" w:cstheme="minorHAnsi"/>
          <w:sz w:val="18"/>
          <w:szCs w:val="18"/>
        </w:rPr>
        <w:t xml:space="preserve"> </w:t>
      </w:r>
    </w:p>
    <w:p w14:paraId="58914008" w14:textId="77777777" w:rsidR="00390966" w:rsidRPr="00C718C9" w:rsidRDefault="00B34C4E" w:rsidP="006C5D92">
      <w:pPr>
        <w:numPr>
          <w:ilvl w:val="0"/>
          <w:numId w:val="3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 xml:space="preserve">opróżnianie koszy na </w:t>
      </w:r>
      <w:r w:rsidR="00614337" w:rsidRPr="00C718C9">
        <w:rPr>
          <w:rFonts w:ascii="Verdana" w:hAnsi="Verdana" w:cstheme="minorHAnsi"/>
          <w:sz w:val="18"/>
          <w:szCs w:val="18"/>
        </w:rPr>
        <w:t>śmieci</w:t>
      </w:r>
      <w:r w:rsidRPr="00C718C9">
        <w:rPr>
          <w:rFonts w:ascii="Verdana" w:hAnsi="Verdana" w:cstheme="minorHAnsi"/>
          <w:sz w:val="18"/>
          <w:szCs w:val="18"/>
        </w:rPr>
        <w:t xml:space="preserve"> i wynoszenie </w:t>
      </w:r>
      <w:r w:rsidR="00614337" w:rsidRPr="00C718C9">
        <w:rPr>
          <w:rFonts w:ascii="Verdana" w:hAnsi="Verdana" w:cstheme="minorHAnsi"/>
          <w:sz w:val="18"/>
          <w:szCs w:val="18"/>
        </w:rPr>
        <w:t>odpadów</w:t>
      </w:r>
      <w:r w:rsidRPr="00C718C9">
        <w:rPr>
          <w:rFonts w:ascii="Verdana" w:hAnsi="Verdana" w:cstheme="minorHAnsi"/>
          <w:sz w:val="18"/>
          <w:szCs w:val="18"/>
        </w:rPr>
        <w:t xml:space="preserve"> do miejsc wyznaczonych</w:t>
      </w:r>
      <w:r w:rsidR="00614337" w:rsidRPr="00C718C9">
        <w:rPr>
          <w:rFonts w:ascii="Verdana" w:hAnsi="Verdana" w:cstheme="minorHAnsi"/>
          <w:sz w:val="18"/>
          <w:szCs w:val="18"/>
        </w:rPr>
        <w:t>, zgodnie z zasadami segregacji przyjętymi u Zamawiającego oraz</w:t>
      </w:r>
      <w:r w:rsidR="00390966" w:rsidRPr="00C718C9">
        <w:rPr>
          <w:rFonts w:ascii="Verdana" w:hAnsi="Verdana" w:cstheme="minorHAnsi"/>
          <w:sz w:val="18"/>
          <w:szCs w:val="18"/>
        </w:rPr>
        <w:t xml:space="preserve"> wymiana worków</w:t>
      </w:r>
      <w:r w:rsidR="00614337" w:rsidRPr="00C718C9">
        <w:rPr>
          <w:rFonts w:ascii="Verdana" w:hAnsi="Verdana" w:cstheme="minorHAnsi"/>
          <w:sz w:val="18"/>
          <w:szCs w:val="18"/>
        </w:rPr>
        <w:t xml:space="preserve"> na śmieci</w:t>
      </w:r>
      <w:r w:rsidR="00390966" w:rsidRPr="00C718C9">
        <w:rPr>
          <w:rFonts w:ascii="Verdana" w:hAnsi="Verdana" w:cstheme="minorHAnsi"/>
          <w:sz w:val="18"/>
          <w:szCs w:val="18"/>
        </w:rPr>
        <w:t xml:space="preserve">, </w:t>
      </w:r>
    </w:p>
    <w:p w14:paraId="57525EBA" w14:textId="77777777" w:rsidR="00390966" w:rsidRPr="00C718C9" w:rsidRDefault="00CB714A" w:rsidP="006C5D92">
      <w:pPr>
        <w:numPr>
          <w:ilvl w:val="0"/>
          <w:numId w:val="3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mycie, wycieranie kurzu z biurek, stołów, krzeseł, foteli i innych mebli biurowych,</w:t>
      </w:r>
    </w:p>
    <w:p w14:paraId="0E08EE06" w14:textId="77777777" w:rsidR="00390966" w:rsidRPr="00C718C9" w:rsidRDefault="00390966" w:rsidP="006C5D92">
      <w:pPr>
        <w:numPr>
          <w:ilvl w:val="0"/>
          <w:numId w:val="3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 xml:space="preserve">czyszczenie klamek, </w:t>
      </w:r>
    </w:p>
    <w:p w14:paraId="07A0179A" w14:textId="77777777" w:rsidR="00390966" w:rsidRPr="00C718C9" w:rsidRDefault="006E3C0A" w:rsidP="006C5D92">
      <w:pPr>
        <w:numPr>
          <w:ilvl w:val="0"/>
          <w:numId w:val="3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usuwanie miejscowych zanieczyszczeń z powierzchni drzwi oszklonych</w:t>
      </w:r>
      <w:r w:rsidR="00390966" w:rsidRPr="00C718C9">
        <w:rPr>
          <w:rFonts w:ascii="Verdana" w:hAnsi="Verdana" w:cstheme="minorHAnsi"/>
          <w:sz w:val="18"/>
          <w:szCs w:val="18"/>
        </w:rPr>
        <w:t xml:space="preserve">, </w:t>
      </w:r>
    </w:p>
    <w:p w14:paraId="23B623FF" w14:textId="481B73FC" w:rsidR="00390626" w:rsidRPr="00C718C9" w:rsidRDefault="00390966" w:rsidP="00577AEA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trike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 xml:space="preserve">zbieranie </w:t>
      </w:r>
      <w:r w:rsidR="00D655F3" w:rsidRPr="00C718C9">
        <w:rPr>
          <w:rFonts w:ascii="Verdana" w:hAnsi="Verdana" w:cstheme="minorHAnsi"/>
          <w:sz w:val="18"/>
          <w:szCs w:val="18"/>
        </w:rPr>
        <w:t xml:space="preserve">i wynoszenie </w:t>
      </w:r>
      <w:r w:rsidRPr="00C718C9">
        <w:rPr>
          <w:rFonts w:ascii="Verdana" w:hAnsi="Verdana" w:cstheme="minorHAnsi"/>
          <w:sz w:val="18"/>
          <w:szCs w:val="18"/>
        </w:rPr>
        <w:t xml:space="preserve">naczyń z: pokoi </w:t>
      </w:r>
      <w:r w:rsidR="00D576FE" w:rsidRPr="00C718C9">
        <w:rPr>
          <w:rFonts w:ascii="Verdana" w:hAnsi="Verdana" w:cstheme="minorHAnsi"/>
          <w:sz w:val="18"/>
          <w:szCs w:val="18"/>
        </w:rPr>
        <w:t xml:space="preserve">105-106, 108 - </w:t>
      </w:r>
      <w:r w:rsidRPr="00C718C9">
        <w:rPr>
          <w:rFonts w:ascii="Verdana" w:hAnsi="Verdana" w:cstheme="minorHAnsi"/>
          <w:sz w:val="18"/>
          <w:szCs w:val="18"/>
        </w:rPr>
        <w:t>Dyrekcj</w:t>
      </w:r>
      <w:r w:rsidR="00D576FE" w:rsidRPr="00C718C9">
        <w:rPr>
          <w:rFonts w:ascii="Verdana" w:hAnsi="Verdana" w:cstheme="minorHAnsi"/>
          <w:sz w:val="18"/>
          <w:szCs w:val="18"/>
        </w:rPr>
        <w:t>a</w:t>
      </w:r>
      <w:r w:rsidR="008978F3" w:rsidRPr="00C718C9">
        <w:rPr>
          <w:rFonts w:ascii="Verdana" w:hAnsi="Verdana" w:cstheme="minorHAnsi"/>
          <w:sz w:val="18"/>
          <w:szCs w:val="18"/>
        </w:rPr>
        <w:t>, 20</w:t>
      </w:r>
      <w:r w:rsidR="00DA6887" w:rsidRPr="00C718C9">
        <w:rPr>
          <w:rFonts w:ascii="Verdana" w:hAnsi="Verdana" w:cstheme="minorHAnsi"/>
          <w:sz w:val="18"/>
          <w:szCs w:val="18"/>
        </w:rPr>
        <w:t>1</w:t>
      </w:r>
      <w:r w:rsidR="000B2EF4" w:rsidRPr="00C718C9">
        <w:rPr>
          <w:rFonts w:ascii="Verdana" w:hAnsi="Verdana" w:cstheme="minorHAnsi"/>
          <w:sz w:val="18"/>
          <w:szCs w:val="18"/>
        </w:rPr>
        <w:t xml:space="preserve">, </w:t>
      </w:r>
      <w:r w:rsidR="00D576FE" w:rsidRPr="00C718C9">
        <w:rPr>
          <w:rFonts w:ascii="Verdana" w:hAnsi="Verdana" w:cstheme="minorHAnsi"/>
          <w:sz w:val="18"/>
          <w:szCs w:val="18"/>
        </w:rPr>
        <w:t xml:space="preserve">101 - </w:t>
      </w:r>
      <w:r w:rsidR="000B2EF4" w:rsidRPr="00C718C9">
        <w:rPr>
          <w:rFonts w:ascii="Verdana" w:hAnsi="Verdana" w:cstheme="minorHAnsi"/>
          <w:sz w:val="18"/>
          <w:szCs w:val="18"/>
        </w:rPr>
        <w:t xml:space="preserve">salonu firmowego, </w:t>
      </w:r>
      <w:r w:rsidR="00D576FE" w:rsidRPr="00C718C9">
        <w:rPr>
          <w:rFonts w:ascii="Verdana" w:hAnsi="Verdana" w:cstheme="minorHAnsi"/>
          <w:sz w:val="18"/>
          <w:szCs w:val="18"/>
        </w:rPr>
        <w:t xml:space="preserve">407/408 - </w:t>
      </w:r>
      <w:r w:rsidR="000B2EF4" w:rsidRPr="00C718C9">
        <w:rPr>
          <w:rFonts w:ascii="Verdana" w:hAnsi="Verdana" w:cstheme="minorHAnsi"/>
          <w:sz w:val="18"/>
          <w:szCs w:val="18"/>
        </w:rPr>
        <w:t>sali konferencyjnej</w:t>
      </w:r>
      <w:r w:rsidR="00DA6887" w:rsidRPr="00C718C9">
        <w:rPr>
          <w:rFonts w:ascii="Verdana" w:hAnsi="Verdana" w:cstheme="minorHAnsi"/>
          <w:sz w:val="18"/>
          <w:szCs w:val="18"/>
        </w:rPr>
        <w:t xml:space="preserve">, </w:t>
      </w:r>
      <w:r w:rsidR="00577AEA" w:rsidRPr="00C718C9">
        <w:rPr>
          <w:rFonts w:ascii="Verdana" w:hAnsi="Verdana" w:cstheme="minorHAnsi"/>
          <w:sz w:val="18"/>
          <w:szCs w:val="18"/>
        </w:rPr>
        <w:t xml:space="preserve">405 - </w:t>
      </w:r>
      <w:r w:rsidR="00DA6887" w:rsidRPr="00C718C9">
        <w:rPr>
          <w:rFonts w:ascii="Verdana" w:hAnsi="Verdana" w:cstheme="minorHAnsi"/>
          <w:sz w:val="18"/>
          <w:szCs w:val="18"/>
        </w:rPr>
        <w:t>mała salka konferencyjna</w:t>
      </w:r>
      <w:r w:rsidR="000B2EF4" w:rsidRPr="00C718C9">
        <w:rPr>
          <w:rFonts w:ascii="Verdana" w:hAnsi="Verdana" w:cstheme="minorHAnsi"/>
          <w:sz w:val="18"/>
          <w:szCs w:val="18"/>
        </w:rPr>
        <w:t xml:space="preserve"> </w:t>
      </w:r>
      <w:r w:rsidRPr="00C718C9">
        <w:rPr>
          <w:rFonts w:ascii="Verdana" w:hAnsi="Verdana" w:cstheme="minorHAnsi"/>
          <w:sz w:val="18"/>
          <w:szCs w:val="18"/>
        </w:rPr>
        <w:t xml:space="preserve">i </w:t>
      </w:r>
      <w:r w:rsidR="00531642" w:rsidRPr="00C718C9">
        <w:rPr>
          <w:rFonts w:ascii="Verdana" w:hAnsi="Verdana" w:cstheme="minorHAnsi"/>
          <w:sz w:val="18"/>
          <w:szCs w:val="18"/>
        </w:rPr>
        <w:t xml:space="preserve">ich </w:t>
      </w:r>
      <w:r w:rsidR="00135185" w:rsidRPr="00C718C9">
        <w:rPr>
          <w:rFonts w:ascii="Verdana" w:hAnsi="Verdana" w:cstheme="minorHAnsi"/>
          <w:sz w:val="18"/>
          <w:szCs w:val="18"/>
        </w:rPr>
        <w:t>mycie przy użyciu zmywarki</w:t>
      </w:r>
      <w:r w:rsidR="00AD4781" w:rsidRPr="00C718C9">
        <w:rPr>
          <w:rFonts w:ascii="Verdana" w:hAnsi="Verdana" w:cstheme="minorHAnsi"/>
          <w:sz w:val="18"/>
          <w:szCs w:val="18"/>
        </w:rPr>
        <w:t>.</w:t>
      </w:r>
    </w:p>
    <w:p w14:paraId="6935369D" w14:textId="77777777" w:rsidR="00977CFD" w:rsidRPr="00C718C9" w:rsidRDefault="00977CFD" w:rsidP="00977CFD">
      <w:pPr>
        <w:spacing w:after="0" w:line="240" w:lineRule="auto"/>
        <w:ind w:left="360"/>
        <w:jc w:val="both"/>
        <w:rPr>
          <w:rFonts w:ascii="Verdana" w:hAnsi="Verdana" w:cstheme="minorHAnsi"/>
          <w:strike/>
          <w:sz w:val="18"/>
          <w:szCs w:val="18"/>
        </w:rPr>
      </w:pPr>
    </w:p>
    <w:p w14:paraId="1D8FB831" w14:textId="2F3E2B9C" w:rsidR="00363F47" w:rsidRPr="00C718C9" w:rsidRDefault="00977CFD" w:rsidP="00977CFD">
      <w:pPr>
        <w:spacing w:after="0" w:line="240" w:lineRule="auto"/>
        <w:ind w:firstLine="284"/>
        <w:jc w:val="both"/>
        <w:rPr>
          <w:rFonts w:ascii="Verdana" w:hAnsi="Verdana" w:cstheme="minorHAnsi"/>
          <w:b/>
          <w:sz w:val="18"/>
          <w:szCs w:val="18"/>
          <w:u w:val="single"/>
        </w:rPr>
      </w:pPr>
      <w:r w:rsidRPr="00C718C9">
        <w:rPr>
          <w:rFonts w:ascii="Verdana" w:hAnsi="Verdana" w:cstheme="minorHAnsi"/>
          <w:b/>
          <w:sz w:val="18"/>
          <w:szCs w:val="18"/>
          <w:u w:val="single"/>
        </w:rPr>
        <w:t>S</w:t>
      </w:r>
      <w:r w:rsidR="00363F47" w:rsidRPr="00C718C9">
        <w:rPr>
          <w:rFonts w:ascii="Verdana" w:hAnsi="Verdana" w:cstheme="minorHAnsi"/>
          <w:b/>
          <w:sz w:val="18"/>
          <w:szCs w:val="18"/>
          <w:u w:val="single"/>
        </w:rPr>
        <w:t>przątanie według niżej wymienion</w:t>
      </w:r>
      <w:r w:rsidR="00E20154" w:rsidRPr="00C718C9">
        <w:rPr>
          <w:rFonts w:ascii="Verdana" w:hAnsi="Verdana" w:cstheme="minorHAnsi"/>
          <w:b/>
          <w:sz w:val="18"/>
          <w:szCs w:val="18"/>
          <w:u w:val="single"/>
        </w:rPr>
        <w:t>ych</w:t>
      </w:r>
      <w:r w:rsidR="00363F47" w:rsidRPr="00C718C9">
        <w:rPr>
          <w:rFonts w:ascii="Verdana" w:hAnsi="Verdana" w:cstheme="minorHAnsi"/>
          <w:b/>
          <w:sz w:val="18"/>
          <w:szCs w:val="18"/>
          <w:u w:val="single"/>
        </w:rPr>
        <w:t xml:space="preserve"> częstotliwości:</w:t>
      </w:r>
    </w:p>
    <w:p w14:paraId="2D99FF60" w14:textId="77777777" w:rsidR="00EF2C15" w:rsidRPr="00C718C9" w:rsidRDefault="00EF2C15" w:rsidP="00EF2C15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księgarnia: mycie okien wystawowych – dwa razy w tygodniu (we wtorki i piątki),</w:t>
      </w:r>
    </w:p>
    <w:p w14:paraId="07E6DBF9" w14:textId="77777777" w:rsidR="00F65562" w:rsidRPr="00C718C9" w:rsidRDefault="00F65562" w:rsidP="00F6556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 xml:space="preserve">mycie i dezynfekcja koszy na śmieci </w:t>
      </w:r>
      <w:r w:rsidR="006B61AB" w:rsidRPr="00C718C9">
        <w:rPr>
          <w:rFonts w:ascii="Verdana" w:hAnsi="Verdana" w:cstheme="minorHAnsi"/>
          <w:sz w:val="18"/>
          <w:szCs w:val="18"/>
        </w:rPr>
        <w:t xml:space="preserve">– </w:t>
      </w:r>
      <w:r w:rsidRPr="00C718C9">
        <w:rPr>
          <w:rFonts w:ascii="Verdana" w:hAnsi="Verdana" w:cstheme="minorHAnsi"/>
          <w:sz w:val="18"/>
          <w:szCs w:val="18"/>
        </w:rPr>
        <w:t>raz w tygodniu</w:t>
      </w:r>
      <w:r w:rsidR="00173A44" w:rsidRPr="00C718C9">
        <w:rPr>
          <w:rFonts w:ascii="Verdana" w:hAnsi="Verdana" w:cstheme="minorHAnsi"/>
          <w:sz w:val="18"/>
          <w:szCs w:val="18"/>
        </w:rPr>
        <w:t xml:space="preserve"> (w piątki)</w:t>
      </w:r>
      <w:r w:rsidRPr="00C718C9">
        <w:rPr>
          <w:rFonts w:ascii="Verdana" w:hAnsi="Verdana" w:cstheme="minorHAnsi"/>
          <w:sz w:val="18"/>
          <w:szCs w:val="18"/>
        </w:rPr>
        <w:t xml:space="preserve">, </w:t>
      </w:r>
    </w:p>
    <w:p w14:paraId="3E91879E" w14:textId="77777777" w:rsidR="00173A44" w:rsidRPr="00C718C9" w:rsidRDefault="00173A44" w:rsidP="00173A44">
      <w:pPr>
        <w:pStyle w:val="Akapitzlist"/>
        <w:numPr>
          <w:ilvl w:val="0"/>
          <w:numId w:val="2"/>
        </w:numPr>
        <w:tabs>
          <w:tab w:val="left" w:pos="1134"/>
        </w:tabs>
        <w:spacing w:after="0" w:line="240" w:lineRule="auto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 xml:space="preserve">zdejmowanie pajęczyn </w:t>
      </w:r>
      <w:r w:rsidR="00223E0E" w:rsidRPr="00C718C9">
        <w:rPr>
          <w:rFonts w:ascii="Verdana" w:hAnsi="Verdana" w:cstheme="minorHAnsi"/>
          <w:sz w:val="18"/>
          <w:szCs w:val="18"/>
        </w:rPr>
        <w:t>–</w:t>
      </w:r>
      <w:r w:rsidRPr="00C718C9">
        <w:rPr>
          <w:rFonts w:ascii="Verdana" w:hAnsi="Verdana" w:cstheme="minorHAnsi"/>
          <w:sz w:val="18"/>
          <w:szCs w:val="18"/>
        </w:rPr>
        <w:t xml:space="preserve">  dwa razy w miesiącu (co </w:t>
      </w:r>
      <w:r w:rsidR="008D30FB" w:rsidRPr="00C718C9">
        <w:rPr>
          <w:rFonts w:ascii="Verdana" w:hAnsi="Verdana" w:cstheme="minorHAnsi"/>
          <w:sz w:val="18"/>
          <w:szCs w:val="18"/>
        </w:rPr>
        <w:t>drugi</w:t>
      </w:r>
      <w:r w:rsidRPr="00C718C9">
        <w:rPr>
          <w:rFonts w:ascii="Verdana" w:hAnsi="Verdana" w:cstheme="minorHAnsi"/>
          <w:sz w:val="18"/>
          <w:szCs w:val="18"/>
        </w:rPr>
        <w:t xml:space="preserve"> </w:t>
      </w:r>
      <w:r w:rsidR="008D30FB" w:rsidRPr="00C718C9">
        <w:rPr>
          <w:rFonts w:ascii="Verdana" w:hAnsi="Verdana" w:cstheme="minorHAnsi"/>
          <w:sz w:val="18"/>
          <w:szCs w:val="18"/>
        </w:rPr>
        <w:t>poniedziałek</w:t>
      </w:r>
      <w:r w:rsidRPr="00C718C9">
        <w:rPr>
          <w:rFonts w:ascii="Verdana" w:hAnsi="Verdana" w:cstheme="minorHAnsi"/>
          <w:sz w:val="18"/>
          <w:szCs w:val="18"/>
        </w:rPr>
        <w:t>),</w:t>
      </w:r>
    </w:p>
    <w:p w14:paraId="700CA006" w14:textId="77777777" w:rsidR="00D63764" w:rsidRPr="00C718C9" w:rsidRDefault="00D63764" w:rsidP="00D63764">
      <w:pPr>
        <w:pStyle w:val="Akapitzlist"/>
        <w:numPr>
          <w:ilvl w:val="0"/>
          <w:numId w:val="2"/>
        </w:numPr>
        <w:tabs>
          <w:tab w:val="left" w:pos="1134"/>
        </w:tabs>
        <w:spacing w:after="0" w:line="240" w:lineRule="auto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wycieranie z kurzu regałów biurowych i szaf – raz na dwa tygodnie (w środy),</w:t>
      </w:r>
    </w:p>
    <w:p w14:paraId="2F63E80A" w14:textId="77777777" w:rsidR="00346CFA" w:rsidRPr="00C718C9" w:rsidRDefault="00346CFA" w:rsidP="00346CF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salon firmowy: czyszczenie ekspozycji – dwa razy w miesiącu (co dwa tygodnie)</w:t>
      </w:r>
      <w:r w:rsidR="00F02CA8" w:rsidRPr="00C718C9">
        <w:rPr>
          <w:rFonts w:ascii="Verdana" w:hAnsi="Verdana" w:cstheme="minorHAnsi"/>
          <w:sz w:val="18"/>
          <w:szCs w:val="18"/>
        </w:rPr>
        <w:t>,</w:t>
      </w:r>
    </w:p>
    <w:p w14:paraId="26C983CD" w14:textId="77777777" w:rsidR="00363F47" w:rsidRPr="00C718C9" w:rsidRDefault="00363F47" w:rsidP="006C5D9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pastowanie parkietów</w:t>
      </w:r>
      <w:r w:rsidR="00CB714A" w:rsidRPr="00C718C9">
        <w:rPr>
          <w:rFonts w:ascii="Verdana" w:hAnsi="Verdana" w:cstheme="minorHAnsi"/>
          <w:sz w:val="18"/>
          <w:szCs w:val="18"/>
        </w:rPr>
        <w:t xml:space="preserve"> środkami ekologicznymi </w:t>
      </w:r>
      <w:r w:rsidR="00223E0E" w:rsidRPr="00C718C9">
        <w:rPr>
          <w:rFonts w:ascii="Verdana" w:hAnsi="Verdana" w:cstheme="minorHAnsi"/>
          <w:sz w:val="18"/>
          <w:szCs w:val="18"/>
        </w:rPr>
        <w:t>–</w:t>
      </w:r>
      <w:r w:rsidRPr="00C718C9">
        <w:rPr>
          <w:rFonts w:ascii="Verdana" w:hAnsi="Verdana" w:cstheme="minorHAnsi"/>
          <w:sz w:val="18"/>
          <w:szCs w:val="18"/>
        </w:rPr>
        <w:t xml:space="preserve"> raz w miesiącu</w:t>
      </w:r>
      <w:r w:rsidR="00390626" w:rsidRPr="00C718C9">
        <w:rPr>
          <w:rFonts w:ascii="Verdana" w:hAnsi="Verdana" w:cstheme="minorHAnsi"/>
          <w:sz w:val="18"/>
          <w:szCs w:val="18"/>
        </w:rPr>
        <w:t xml:space="preserve"> (na koniec miesiąca kalendarzowego)</w:t>
      </w:r>
      <w:r w:rsidRPr="00C718C9">
        <w:rPr>
          <w:rFonts w:ascii="Verdana" w:hAnsi="Verdana" w:cstheme="minorHAnsi"/>
          <w:sz w:val="18"/>
          <w:szCs w:val="18"/>
        </w:rPr>
        <w:t xml:space="preserve">, </w:t>
      </w:r>
    </w:p>
    <w:p w14:paraId="1BD223D8" w14:textId="77777777" w:rsidR="00363F47" w:rsidRPr="00C718C9" w:rsidRDefault="00363F47" w:rsidP="006C5D9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 xml:space="preserve">pastowanie parapetów </w:t>
      </w:r>
      <w:r w:rsidR="00223E0E" w:rsidRPr="00C718C9">
        <w:rPr>
          <w:rFonts w:ascii="Verdana" w:hAnsi="Verdana" w:cstheme="minorHAnsi"/>
          <w:sz w:val="18"/>
          <w:szCs w:val="18"/>
        </w:rPr>
        <w:t>–</w:t>
      </w:r>
      <w:r w:rsidRPr="00C718C9">
        <w:rPr>
          <w:rFonts w:ascii="Verdana" w:hAnsi="Verdana" w:cstheme="minorHAnsi"/>
          <w:sz w:val="18"/>
          <w:szCs w:val="18"/>
        </w:rPr>
        <w:t xml:space="preserve">  raz w miesiącu</w:t>
      </w:r>
      <w:r w:rsidR="00B4293C" w:rsidRPr="00C718C9">
        <w:rPr>
          <w:rFonts w:ascii="Verdana" w:hAnsi="Verdana" w:cstheme="minorHAnsi"/>
          <w:sz w:val="18"/>
          <w:szCs w:val="18"/>
        </w:rPr>
        <w:t xml:space="preserve"> (na koniec miesiąca kalendarzowego)</w:t>
      </w:r>
      <w:r w:rsidRPr="00C718C9">
        <w:rPr>
          <w:rFonts w:ascii="Verdana" w:hAnsi="Verdana" w:cstheme="minorHAnsi"/>
          <w:sz w:val="18"/>
          <w:szCs w:val="18"/>
        </w:rPr>
        <w:t xml:space="preserve">, </w:t>
      </w:r>
    </w:p>
    <w:p w14:paraId="67B5DD2C" w14:textId="77777777" w:rsidR="00605B6E" w:rsidRPr="00C718C9" w:rsidRDefault="00605B6E" w:rsidP="00605B6E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wycieranie z kurzu górnych części szaf i regałów – raz w miesiącu</w:t>
      </w:r>
      <w:r w:rsidR="00B4293C" w:rsidRPr="00C718C9">
        <w:rPr>
          <w:rFonts w:ascii="Verdana" w:hAnsi="Verdana" w:cstheme="minorHAnsi"/>
          <w:sz w:val="18"/>
          <w:szCs w:val="18"/>
        </w:rPr>
        <w:t xml:space="preserve"> (na koniec miesiąca kalendarzowego)</w:t>
      </w:r>
      <w:r w:rsidRPr="00C718C9">
        <w:rPr>
          <w:rFonts w:ascii="Verdana" w:hAnsi="Verdana" w:cstheme="minorHAnsi"/>
          <w:sz w:val="18"/>
          <w:szCs w:val="18"/>
        </w:rPr>
        <w:t>,</w:t>
      </w:r>
    </w:p>
    <w:p w14:paraId="46F2DAAB" w14:textId="77777777" w:rsidR="006E3C0A" w:rsidRPr="00C718C9" w:rsidRDefault="00363F47" w:rsidP="006C5D9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 xml:space="preserve">mycie </w:t>
      </w:r>
      <w:r w:rsidR="00081B0E" w:rsidRPr="00C718C9">
        <w:rPr>
          <w:rFonts w:ascii="Verdana" w:hAnsi="Verdana" w:cstheme="minorHAnsi"/>
          <w:sz w:val="18"/>
          <w:szCs w:val="18"/>
        </w:rPr>
        <w:t xml:space="preserve">i czyszczenie </w:t>
      </w:r>
      <w:r w:rsidRPr="00C718C9">
        <w:rPr>
          <w:rFonts w:ascii="Verdana" w:hAnsi="Verdana" w:cstheme="minorHAnsi"/>
          <w:sz w:val="18"/>
          <w:szCs w:val="18"/>
        </w:rPr>
        <w:t xml:space="preserve">drzwi </w:t>
      </w:r>
      <w:r w:rsidR="006E3C0A" w:rsidRPr="00C718C9">
        <w:rPr>
          <w:rFonts w:ascii="Verdana" w:hAnsi="Verdana" w:cstheme="minorHAnsi"/>
          <w:sz w:val="18"/>
          <w:szCs w:val="18"/>
        </w:rPr>
        <w:t>drewnianych wraz z</w:t>
      </w:r>
      <w:r w:rsidRPr="00C718C9">
        <w:rPr>
          <w:rFonts w:ascii="Verdana" w:hAnsi="Verdana" w:cstheme="minorHAnsi"/>
          <w:sz w:val="18"/>
          <w:szCs w:val="18"/>
        </w:rPr>
        <w:t xml:space="preserve"> </w:t>
      </w:r>
      <w:r w:rsidR="006E3C0A" w:rsidRPr="00C718C9">
        <w:rPr>
          <w:rFonts w:ascii="Verdana" w:hAnsi="Verdana" w:cstheme="minorHAnsi"/>
          <w:sz w:val="18"/>
          <w:szCs w:val="18"/>
        </w:rPr>
        <w:t xml:space="preserve">framugami </w:t>
      </w:r>
      <w:r w:rsidR="00223E0E" w:rsidRPr="00C718C9">
        <w:rPr>
          <w:rFonts w:ascii="Verdana" w:hAnsi="Verdana" w:cstheme="minorHAnsi"/>
          <w:sz w:val="18"/>
          <w:szCs w:val="18"/>
        </w:rPr>
        <w:t>–</w:t>
      </w:r>
      <w:r w:rsidR="006E3C0A" w:rsidRPr="00C718C9">
        <w:rPr>
          <w:rFonts w:ascii="Verdana" w:hAnsi="Verdana" w:cstheme="minorHAnsi"/>
          <w:sz w:val="18"/>
          <w:szCs w:val="18"/>
        </w:rPr>
        <w:t xml:space="preserve"> raz w miesiącu</w:t>
      </w:r>
      <w:r w:rsidR="00B4293C" w:rsidRPr="00C718C9">
        <w:rPr>
          <w:rFonts w:ascii="Verdana" w:hAnsi="Verdana" w:cstheme="minorHAnsi"/>
          <w:sz w:val="18"/>
          <w:szCs w:val="18"/>
        </w:rPr>
        <w:t xml:space="preserve"> (na koniec miesiąca kalendarzowego)</w:t>
      </w:r>
      <w:r w:rsidR="006E3C0A" w:rsidRPr="00C718C9">
        <w:rPr>
          <w:rFonts w:ascii="Verdana" w:hAnsi="Verdana" w:cstheme="minorHAnsi"/>
          <w:sz w:val="18"/>
          <w:szCs w:val="18"/>
        </w:rPr>
        <w:t xml:space="preserve">,  </w:t>
      </w:r>
    </w:p>
    <w:p w14:paraId="6DBBAB5C" w14:textId="77777777" w:rsidR="00363F47" w:rsidRPr="00C718C9" w:rsidRDefault="007B54FF" w:rsidP="006C5D9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mycie</w:t>
      </w:r>
      <w:r w:rsidR="00081B0E" w:rsidRPr="00C718C9">
        <w:rPr>
          <w:rFonts w:ascii="Verdana" w:hAnsi="Verdana" w:cstheme="minorHAnsi"/>
          <w:sz w:val="18"/>
          <w:szCs w:val="18"/>
        </w:rPr>
        <w:t xml:space="preserve"> i czyszczenie</w:t>
      </w:r>
      <w:r w:rsidRPr="00C718C9">
        <w:rPr>
          <w:rFonts w:ascii="Verdana" w:hAnsi="Verdana" w:cstheme="minorHAnsi"/>
          <w:sz w:val="18"/>
          <w:szCs w:val="18"/>
        </w:rPr>
        <w:t xml:space="preserve"> </w:t>
      </w:r>
      <w:r w:rsidR="00363F47" w:rsidRPr="00C718C9">
        <w:rPr>
          <w:rFonts w:ascii="Verdana" w:hAnsi="Verdana" w:cstheme="minorHAnsi"/>
          <w:sz w:val="18"/>
          <w:szCs w:val="18"/>
        </w:rPr>
        <w:t xml:space="preserve">grzejników </w:t>
      </w:r>
      <w:r w:rsidR="00223E0E" w:rsidRPr="00C718C9">
        <w:rPr>
          <w:rFonts w:ascii="Verdana" w:hAnsi="Verdana" w:cstheme="minorHAnsi"/>
          <w:sz w:val="18"/>
          <w:szCs w:val="18"/>
        </w:rPr>
        <w:t>–</w:t>
      </w:r>
      <w:r w:rsidR="008C011E" w:rsidRPr="00C718C9">
        <w:rPr>
          <w:rFonts w:ascii="Verdana" w:hAnsi="Verdana" w:cstheme="minorHAnsi"/>
          <w:sz w:val="18"/>
          <w:szCs w:val="18"/>
        </w:rPr>
        <w:t xml:space="preserve"> </w:t>
      </w:r>
      <w:r w:rsidR="00363F47" w:rsidRPr="00C718C9">
        <w:rPr>
          <w:rFonts w:ascii="Verdana" w:hAnsi="Verdana" w:cstheme="minorHAnsi"/>
          <w:sz w:val="18"/>
          <w:szCs w:val="18"/>
        </w:rPr>
        <w:t>raz w miesiącu</w:t>
      </w:r>
      <w:r w:rsidR="00B4293C" w:rsidRPr="00C718C9">
        <w:rPr>
          <w:rFonts w:ascii="Verdana" w:hAnsi="Verdana" w:cstheme="minorHAnsi"/>
          <w:sz w:val="18"/>
          <w:szCs w:val="18"/>
        </w:rPr>
        <w:t xml:space="preserve"> (na koniec miesiąca kalendarzowego)</w:t>
      </w:r>
      <w:r w:rsidR="00363F47" w:rsidRPr="00C718C9">
        <w:rPr>
          <w:rFonts w:ascii="Verdana" w:hAnsi="Verdana" w:cstheme="minorHAnsi"/>
          <w:sz w:val="18"/>
          <w:szCs w:val="18"/>
        </w:rPr>
        <w:t>,</w:t>
      </w:r>
    </w:p>
    <w:p w14:paraId="53A9CF13" w14:textId="77777777" w:rsidR="00081B0E" w:rsidRPr="00C718C9" w:rsidRDefault="00081B0E" w:rsidP="006C5D9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mycie i czyszczenie kratek wentylacyjnych – raz w miesiącu</w:t>
      </w:r>
      <w:r w:rsidR="00B4293C" w:rsidRPr="00C718C9">
        <w:rPr>
          <w:rFonts w:ascii="Verdana" w:hAnsi="Verdana" w:cstheme="minorHAnsi"/>
          <w:sz w:val="18"/>
          <w:szCs w:val="18"/>
        </w:rPr>
        <w:t xml:space="preserve"> (na koniec miesiąca kalendarzowego)</w:t>
      </w:r>
      <w:r w:rsidR="00E96C00" w:rsidRPr="00C718C9">
        <w:rPr>
          <w:rFonts w:ascii="Verdana" w:hAnsi="Verdana" w:cstheme="minorHAnsi"/>
          <w:sz w:val="18"/>
          <w:szCs w:val="18"/>
        </w:rPr>
        <w:t>,</w:t>
      </w:r>
    </w:p>
    <w:p w14:paraId="3479E00C" w14:textId="7992BBF4" w:rsidR="0042255E" w:rsidRPr="00C718C9" w:rsidRDefault="0042255E" w:rsidP="0042255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 xml:space="preserve">usuwanie kurzu i zabrudzeń z zewnętrznej </w:t>
      </w:r>
      <w:r w:rsidRPr="00C718C9">
        <w:rPr>
          <w:rFonts w:ascii="Verdana" w:hAnsi="Verdana"/>
          <w:sz w:val="18"/>
          <w:szCs w:val="18"/>
        </w:rPr>
        <w:t>cz</w:t>
      </w:r>
      <w:r w:rsidRPr="00C718C9">
        <w:rPr>
          <w:rFonts w:ascii="Verdana" w:eastAsia="TimesNewRoman" w:hAnsi="Verdana" w:cs="TimesNewRoman"/>
          <w:sz w:val="18"/>
          <w:szCs w:val="18"/>
        </w:rPr>
        <w:t>ęś</w:t>
      </w:r>
      <w:r w:rsidRPr="00C718C9">
        <w:rPr>
          <w:rFonts w:ascii="Verdana" w:hAnsi="Verdana"/>
          <w:sz w:val="18"/>
          <w:szCs w:val="18"/>
        </w:rPr>
        <w:t>ci sprz</w:t>
      </w:r>
      <w:r w:rsidRPr="00C718C9">
        <w:rPr>
          <w:rFonts w:ascii="Verdana" w:eastAsia="TimesNewRoman" w:hAnsi="Verdana" w:cs="TimesNewRoman"/>
          <w:sz w:val="18"/>
          <w:szCs w:val="18"/>
        </w:rPr>
        <w:t>ę</w:t>
      </w:r>
      <w:r w:rsidRPr="00C718C9">
        <w:rPr>
          <w:rFonts w:ascii="Verdana" w:hAnsi="Verdana"/>
          <w:sz w:val="18"/>
          <w:szCs w:val="18"/>
        </w:rPr>
        <w:t>tu elektronicznego (</w:t>
      </w:r>
      <w:r w:rsidR="006104EE" w:rsidRPr="00C718C9">
        <w:rPr>
          <w:rFonts w:ascii="Verdana" w:hAnsi="Verdana"/>
          <w:sz w:val="18"/>
          <w:szCs w:val="18"/>
        </w:rPr>
        <w:t xml:space="preserve">tj.: </w:t>
      </w:r>
      <w:r w:rsidRPr="00C718C9">
        <w:rPr>
          <w:rFonts w:ascii="Verdana" w:hAnsi="Verdana"/>
          <w:sz w:val="18"/>
          <w:szCs w:val="18"/>
        </w:rPr>
        <w:t>lamp</w:t>
      </w:r>
      <w:r w:rsidR="006104EE" w:rsidRPr="00C718C9">
        <w:rPr>
          <w:rFonts w:ascii="Verdana" w:hAnsi="Verdana"/>
          <w:sz w:val="18"/>
          <w:szCs w:val="18"/>
        </w:rPr>
        <w:t xml:space="preserve">ek </w:t>
      </w:r>
      <w:r w:rsidRPr="00C718C9">
        <w:rPr>
          <w:rFonts w:ascii="Verdana" w:hAnsi="Verdana"/>
          <w:sz w:val="18"/>
          <w:szCs w:val="18"/>
        </w:rPr>
        <w:t>biurow</w:t>
      </w:r>
      <w:r w:rsidR="006104EE" w:rsidRPr="00C718C9">
        <w:rPr>
          <w:rFonts w:ascii="Verdana" w:hAnsi="Verdana"/>
          <w:sz w:val="18"/>
          <w:szCs w:val="18"/>
        </w:rPr>
        <w:t>ych</w:t>
      </w:r>
      <w:r w:rsidRPr="00C718C9">
        <w:rPr>
          <w:rFonts w:ascii="Verdana" w:hAnsi="Verdana"/>
          <w:sz w:val="18"/>
          <w:szCs w:val="18"/>
        </w:rPr>
        <w:t>, telefon</w:t>
      </w:r>
      <w:r w:rsidR="006104EE" w:rsidRPr="00C718C9">
        <w:rPr>
          <w:rFonts w:ascii="Verdana" w:hAnsi="Verdana"/>
          <w:sz w:val="18"/>
          <w:szCs w:val="18"/>
        </w:rPr>
        <w:t>ów</w:t>
      </w:r>
      <w:r w:rsidRPr="00C718C9">
        <w:rPr>
          <w:rFonts w:ascii="Verdana" w:hAnsi="Verdana"/>
          <w:sz w:val="18"/>
          <w:szCs w:val="18"/>
        </w:rPr>
        <w:t>, faks</w:t>
      </w:r>
      <w:r w:rsidR="006104EE" w:rsidRPr="00C718C9">
        <w:rPr>
          <w:rFonts w:ascii="Verdana" w:hAnsi="Verdana"/>
          <w:sz w:val="18"/>
          <w:szCs w:val="18"/>
        </w:rPr>
        <w:t>ów</w:t>
      </w:r>
      <w:r w:rsidRPr="00C718C9">
        <w:rPr>
          <w:rFonts w:ascii="Verdana" w:hAnsi="Verdana"/>
          <w:sz w:val="18"/>
          <w:szCs w:val="18"/>
        </w:rPr>
        <w:t>, drukar</w:t>
      </w:r>
      <w:r w:rsidR="006104EE" w:rsidRPr="00C718C9">
        <w:rPr>
          <w:rFonts w:ascii="Verdana" w:hAnsi="Verdana"/>
          <w:sz w:val="18"/>
          <w:szCs w:val="18"/>
        </w:rPr>
        <w:t>ek/urządzeń wielofunkcyjnych</w:t>
      </w:r>
      <w:r w:rsidRPr="00C718C9">
        <w:rPr>
          <w:rFonts w:ascii="Verdana" w:hAnsi="Verdana"/>
          <w:sz w:val="18"/>
          <w:szCs w:val="18"/>
        </w:rPr>
        <w:t>, monitor</w:t>
      </w:r>
      <w:r w:rsidR="006104EE" w:rsidRPr="00C718C9">
        <w:rPr>
          <w:rFonts w:ascii="Verdana" w:hAnsi="Verdana"/>
          <w:sz w:val="18"/>
          <w:szCs w:val="18"/>
        </w:rPr>
        <w:t>ów</w:t>
      </w:r>
      <w:r w:rsidRPr="00C718C9">
        <w:rPr>
          <w:rFonts w:ascii="Verdana" w:hAnsi="Verdana"/>
          <w:sz w:val="18"/>
          <w:szCs w:val="18"/>
        </w:rPr>
        <w:t>,</w:t>
      </w:r>
      <w:r w:rsidR="00DA6887" w:rsidRPr="00C718C9">
        <w:rPr>
          <w:rFonts w:ascii="Verdana" w:hAnsi="Verdana"/>
          <w:sz w:val="18"/>
          <w:szCs w:val="18"/>
        </w:rPr>
        <w:t xml:space="preserve"> obud</w:t>
      </w:r>
      <w:r w:rsidR="006104EE" w:rsidRPr="00C718C9">
        <w:rPr>
          <w:rFonts w:ascii="Verdana" w:hAnsi="Verdana"/>
          <w:sz w:val="18"/>
          <w:szCs w:val="18"/>
        </w:rPr>
        <w:t>ów</w:t>
      </w:r>
      <w:r w:rsidR="00DA6887" w:rsidRPr="00C718C9">
        <w:rPr>
          <w:rFonts w:ascii="Verdana" w:hAnsi="Verdana"/>
          <w:sz w:val="18"/>
          <w:szCs w:val="18"/>
        </w:rPr>
        <w:t xml:space="preserve"> komputerów stacjonarnych, skanerów,</w:t>
      </w:r>
      <w:r w:rsidRPr="00C718C9">
        <w:rPr>
          <w:rFonts w:ascii="Verdana" w:hAnsi="Verdana"/>
          <w:sz w:val="18"/>
          <w:szCs w:val="18"/>
        </w:rPr>
        <w:t xml:space="preserve"> klawiatur, niszczar</w:t>
      </w:r>
      <w:r w:rsidR="006104EE" w:rsidRPr="00C718C9">
        <w:rPr>
          <w:rFonts w:ascii="Verdana" w:hAnsi="Verdana"/>
          <w:sz w:val="18"/>
          <w:szCs w:val="18"/>
        </w:rPr>
        <w:t>ek</w:t>
      </w:r>
      <w:r w:rsidRPr="00C718C9">
        <w:rPr>
          <w:rFonts w:ascii="Verdana" w:hAnsi="Verdana"/>
          <w:sz w:val="18"/>
          <w:szCs w:val="18"/>
        </w:rPr>
        <w:t>, wiatrak</w:t>
      </w:r>
      <w:r w:rsidR="006104EE" w:rsidRPr="00C718C9">
        <w:rPr>
          <w:rFonts w:ascii="Verdana" w:hAnsi="Verdana"/>
          <w:sz w:val="18"/>
          <w:szCs w:val="18"/>
        </w:rPr>
        <w:t>ów</w:t>
      </w:r>
      <w:r w:rsidRPr="00C718C9">
        <w:rPr>
          <w:rFonts w:ascii="Verdana" w:hAnsi="Verdana"/>
          <w:sz w:val="18"/>
          <w:szCs w:val="18"/>
        </w:rPr>
        <w:t xml:space="preserve"> itp.) przy wykorzystaniu specjalistycznych </w:t>
      </w:r>
      <w:r w:rsidRPr="00C718C9">
        <w:rPr>
          <w:rFonts w:ascii="Verdana" w:eastAsia="TimesNewRoman" w:hAnsi="Verdana" w:cs="TimesNewRoman"/>
          <w:sz w:val="18"/>
          <w:szCs w:val="18"/>
        </w:rPr>
        <w:t>ś</w:t>
      </w:r>
      <w:r w:rsidRPr="00C718C9">
        <w:rPr>
          <w:rFonts w:ascii="Verdana" w:hAnsi="Verdana"/>
          <w:sz w:val="18"/>
          <w:szCs w:val="18"/>
        </w:rPr>
        <w:t>rodków do czyszczenia – raz w miesiącu</w:t>
      </w:r>
      <w:r w:rsidR="00D63764" w:rsidRPr="00C718C9">
        <w:rPr>
          <w:rFonts w:ascii="Verdana" w:hAnsi="Verdana"/>
          <w:sz w:val="18"/>
          <w:szCs w:val="18"/>
        </w:rPr>
        <w:t xml:space="preserve"> </w:t>
      </w:r>
      <w:r w:rsidR="00D63764" w:rsidRPr="00C718C9">
        <w:rPr>
          <w:rFonts w:ascii="Verdana" w:hAnsi="Verdana" w:cstheme="minorHAnsi"/>
          <w:sz w:val="18"/>
          <w:szCs w:val="18"/>
        </w:rPr>
        <w:t>(na początku miesiąca kalendarzowego)</w:t>
      </w:r>
      <w:r w:rsidRPr="00C718C9">
        <w:rPr>
          <w:rFonts w:ascii="Verdana" w:hAnsi="Verdana"/>
          <w:sz w:val="18"/>
          <w:szCs w:val="18"/>
        </w:rPr>
        <w:t xml:space="preserve">, </w:t>
      </w:r>
    </w:p>
    <w:p w14:paraId="42950586" w14:textId="77777777" w:rsidR="0042255E" w:rsidRPr="00C718C9" w:rsidRDefault="0042255E" w:rsidP="0042255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mycie listew osłonowych z kablami komputerowymi/telefonicznymi oraz włączników oświetlenia – raz w miesiącu</w:t>
      </w:r>
      <w:r w:rsidR="00B4293C" w:rsidRPr="00C718C9">
        <w:rPr>
          <w:rFonts w:ascii="Verdana" w:hAnsi="Verdana" w:cstheme="minorHAnsi"/>
          <w:sz w:val="18"/>
          <w:szCs w:val="18"/>
        </w:rPr>
        <w:t xml:space="preserve"> (na początku miesiąca kalendarzowego)</w:t>
      </w:r>
      <w:r w:rsidRPr="00C718C9">
        <w:rPr>
          <w:rFonts w:ascii="Verdana" w:hAnsi="Verdana" w:cstheme="minorHAnsi"/>
          <w:sz w:val="18"/>
          <w:szCs w:val="18"/>
        </w:rPr>
        <w:t>,</w:t>
      </w:r>
    </w:p>
    <w:p w14:paraId="6A01C55C" w14:textId="099CBA4F" w:rsidR="0042255E" w:rsidRPr="00C718C9" w:rsidRDefault="0042255E" w:rsidP="0042255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 xml:space="preserve">mycie i czyszczenie </w:t>
      </w:r>
      <w:r w:rsidR="00D527D8" w:rsidRPr="00C718C9">
        <w:rPr>
          <w:rFonts w:ascii="Verdana" w:hAnsi="Verdana" w:cstheme="minorHAnsi"/>
          <w:sz w:val="18"/>
          <w:szCs w:val="18"/>
        </w:rPr>
        <w:t xml:space="preserve"> ram i szyb </w:t>
      </w:r>
      <w:r w:rsidRPr="00C718C9">
        <w:rPr>
          <w:rFonts w:ascii="Verdana" w:hAnsi="Verdana" w:cstheme="minorHAnsi"/>
          <w:sz w:val="18"/>
          <w:szCs w:val="18"/>
        </w:rPr>
        <w:t>obrazów (w tym antycznych) – raz w miesiącu</w:t>
      </w:r>
      <w:r w:rsidR="00B4293C" w:rsidRPr="00C718C9">
        <w:rPr>
          <w:rFonts w:ascii="Verdana" w:hAnsi="Verdana" w:cstheme="minorHAnsi"/>
          <w:sz w:val="18"/>
          <w:szCs w:val="18"/>
        </w:rPr>
        <w:t xml:space="preserve"> (na początku miesiąca kalendarzowego)</w:t>
      </w:r>
      <w:r w:rsidRPr="00C718C9">
        <w:rPr>
          <w:rFonts w:ascii="Verdana" w:hAnsi="Verdana" w:cstheme="minorHAnsi"/>
          <w:sz w:val="18"/>
          <w:szCs w:val="18"/>
        </w:rPr>
        <w:t>,</w:t>
      </w:r>
    </w:p>
    <w:p w14:paraId="60FD58E6" w14:textId="77777777" w:rsidR="0042255E" w:rsidRPr="00C718C9" w:rsidRDefault="0042255E" w:rsidP="0042255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czyszczenie luster – raz w miesiącu</w:t>
      </w:r>
      <w:r w:rsidR="00B4293C" w:rsidRPr="00C718C9">
        <w:rPr>
          <w:rFonts w:ascii="Verdana" w:hAnsi="Verdana" w:cstheme="minorHAnsi"/>
          <w:sz w:val="18"/>
          <w:szCs w:val="18"/>
        </w:rPr>
        <w:t xml:space="preserve"> (na początku miesiąca kalendarzowego)</w:t>
      </w:r>
      <w:r w:rsidRPr="00C718C9">
        <w:rPr>
          <w:rFonts w:ascii="Verdana" w:hAnsi="Verdana" w:cstheme="minorHAnsi"/>
          <w:sz w:val="18"/>
          <w:szCs w:val="18"/>
        </w:rPr>
        <w:t>,</w:t>
      </w:r>
    </w:p>
    <w:p w14:paraId="724860C5" w14:textId="603D72C5" w:rsidR="00D7631F" w:rsidRPr="00C718C9" w:rsidRDefault="00D7631F" w:rsidP="006C5D9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czyszczenie opraw oświetleniowych oraz kloszy</w:t>
      </w:r>
      <w:r w:rsidR="00AF629A" w:rsidRPr="00C718C9">
        <w:rPr>
          <w:rFonts w:ascii="Verdana" w:hAnsi="Verdana" w:cstheme="minorHAnsi"/>
          <w:sz w:val="18"/>
          <w:szCs w:val="18"/>
        </w:rPr>
        <w:t xml:space="preserve"> po uprzednim </w:t>
      </w:r>
      <w:r w:rsidR="00531642" w:rsidRPr="00C718C9">
        <w:rPr>
          <w:rFonts w:ascii="Verdana" w:hAnsi="Verdana" w:cstheme="minorHAnsi"/>
          <w:sz w:val="18"/>
          <w:szCs w:val="18"/>
        </w:rPr>
        <w:t xml:space="preserve">ich </w:t>
      </w:r>
      <w:r w:rsidR="00AF629A" w:rsidRPr="00C718C9">
        <w:rPr>
          <w:rFonts w:ascii="Verdana" w:hAnsi="Verdana" w:cstheme="minorHAnsi"/>
          <w:sz w:val="18"/>
          <w:szCs w:val="18"/>
        </w:rPr>
        <w:t>zdemontowaniu przez elektryka Zamawiającego</w:t>
      </w:r>
      <w:r w:rsidRPr="00C718C9">
        <w:rPr>
          <w:rFonts w:ascii="Verdana" w:hAnsi="Verdana" w:cstheme="minorHAnsi"/>
          <w:sz w:val="18"/>
          <w:szCs w:val="18"/>
        </w:rPr>
        <w:t xml:space="preserve"> – </w:t>
      </w:r>
      <w:r w:rsidRPr="00C718C9">
        <w:rPr>
          <w:rFonts w:ascii="Verdana" w:hAnsi="Verdana" w:cstheme="minorHAnsi"/>
          <w:bCs/>
          <w:sz w:val="18"/>
          <w:szCs w:val="18"/>
        </w:rPr>
        <w:t>raz na kwartał (na koniec miesiąca kalendarzowego: marca, czerwca, września, grudnia)</w:t>
      </w:r>
      <w:r w:rsidRPr="00C718C9">
        <w:rPr>
          <w:rFonts w:ascii="Verdana" w:hAnsi="Verdana" w:cstheme="minorHAnsi"/>
          <w:sz w:val="18"/>
          <w:szCs w:val="18"/>
        </w:rPr>
        <w:t>,</w:t>
      </w:r>
    </w:p>
    <w:p w14:paraId="5DB55103" w14:textId="3068E2CF" w:rsidR="00D7631F" w:rsidRPr="00C718C9" w:rsidRDefault="00D7631F" w:rsidP="00D7631F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 xml:space="preserve">dokładne odkażanie słuchawek telefonicznych oraz mycie całego aparatu telefonicznego środkiem odkażającym posiadającym atest PZH – raz na kwartał </w:t>
      </w:r>
      <w:r w:rsidRPr="00C718C9">
        <w:rPr>
          <w:rFonts w:ascii="Verdana" w:hAnsi="Verdana" w:cstheme="minorHAnsi"/>
          <w:bCs/>
          <w:sz w:val="18"/>
          <w:szCs w:val="18"/>
        </w:rPr>
        <w:t>(na koniec miesiąca kalendarzowego: marca, czerwca, września, grudnia)</w:t>
      </w:r>
      <w:r w:rsidRPr="00C718C9">
        <w:rPr>
          <w:rFonts w:ascii="Verdana" w:hAnsi="Verdana" w:cstheme="minorHAnsi"/>
          <w:sz w:val="18"/>
          <w:szCs w:val="18"/>
        </w:rPr>
        <w:t>,</w:t>
      </w:r>
    </w:p>
    <w:p w14:paraId="0FF1CC37" w14:textId="77777777" w:rsidR="00363F47" w:rsidRPr="00C718C9" w:rsidRDefault="00363F47" w:rsidP="006C5D9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oczyszczanie wszystkich powierzchni podłogowych stosownie do ich rodzajów, maszynami sprzątającymi – dwa razy do roku</w:t>
      </w:r>
      <w:r w:rsidR="00B4293C" w:rsidRPr="00C718C9">
        <w:rPr>
          <w:rFonts w:ascii="Verdana" w:hAnsi="Verdana" w:cstheme="minorHAnsi"/>
          <w:sz w:val="18"/>
          <w:szCs w:val="18"/>
        </w:rPr>
        <w:t xml:space="preserve"> (co sześć miesięcy)</w:t>
      </w:r>
      <w:r w:rsidRPr="00C718C9">
        <w:rPr>
          <w:rFonts w:ascii="Verdana" w:hAnsi="Verdana" w:cstheme="minorHAnsi"/>
          <w:sz w:val="18"/>
          <w:szCs w:val="18"/>
        </w:rPr>
        <w:t>,</w:t>
      </w:r>
    </w:p>
    <w:p w14:paraId="4A341194" w14:textId="77777777" w:rsidR="009A1537" w:rsidRPr="00C718C9" w:rsidRDefault="00363F47" w:rsidP="006C5D9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 xml:space="preserve">polimeryzacja </w:t>
      </w:r>
      <w:r w:rsidRPr="00C718C9">
        <w:rPr>
          <w:rFonts w:ascii="Verdana" w:hAnsi="Verdana"/>
          <w:sz w:val="18"/>
          <w:szCs w:val="18"/>
        </w:rPr>
        <w:t>wykładzin</w:t>
      </w:r>
      <w:r w:rsidR="00992CF4" w:rsidRPr="00C718C9">
        <w:rPr>
          <w:rFonts w:ascii="Verdana" w:hAnsi="Verdana"/>
          <w:sz w:val="18"/>
          <w:szCs w:val="18"/>
        </w:rPr>
        <w:t xml:space="preserve"> obiektowych</w:t>
      </w:r>
      <w:r w:rsidRPr="00C718C9">
        <w:rPr>
          <w:rFonts w:ascii="Verdana" w:hAnsi="Verdana"/>
          <w:sz w:val="18"/>
          <w:szCs w:val="18"/>
        </w:rPr>
        <w:t>, polegaj</w:t>
      </w:r>
      <w:r w:rsidRPr="00C718C9">
        <w:rPr>
          <w:rFonts w:ascii="Verdana" w:eastAsia="TimesNewRoman" w:hAnsi="Verdana" w:cs="TimesNewRoman"/>
          <w:sz w:val="18"/>
          <w:szCs w:val="18"/>
        </w:rPr>
        <w:t>ą</w:t>
      </w:r>
      <w:r w:rsidRPr="00C718C9">
        <w:rPr>
          <w:rFonts w:ascii="Verdana" w:hAnsi="Verdana"/>
          <w:sz w:val="18"/>
          <w:szCs w:val="18"/>
        </w:rPr>
        <w:t>ca na doczyszczaniu powierzchni podłogowych stosownie do jej rodzaju</w:t>
      </w:r>
      <w:r w:rsidR="00992CF4" w:rsidRPr="00C718C9">
        <w:rPr>
          <w:rFonts w:ascii="Verdana" w:hAnsi="Verdana"/>
          <w:sz w:val="18"/>
          <w:szCs w:val="18"/>
        </w:rPr>
        <w:t>,</w:t>
      </w:r>
      <w:r w:rsidRPr="00C718C9">
        <w:rPr>
          <w:rFonts w:ascii="Verdana" w:hAnsi="Verdana"/>
          <w:sz w:val="18"/>
          <w:szCs w:val="18"/>
        </w:rPr>
        <w:t xml:space="preserve"> maszynami sprzątającymi wraz z r</w:t>
      </w:r>
      <w:r w:rsidRPr="00C718C9">
        <w:rPr>
          <w:rFonts w:ascii="Verdana" w:eastAsia="TimesNewRoman" w:hAnsi="Verdana" w:cs="TimesNewRoman"/>
          <w:sz w:val="18"/>
          <w:szCs w:val="18"/>
        </w:rPr>
        <w:t>ę</w:t>
      </w:r>
      <w:r w:rsidRPr="00C718C9">
        <w:rPr>
          <w:rFonts w:ascii="Verdana" w:hAnsi="Verdana"/>
          <w:sz w:val="18"/>
          <w:szCs w:val="18"/>
        </w:rPr>
        <w:t>cznym czyszczeniem miejsc trudnodost</w:t>
      </w:r>
      <w:r w:rsidRPr="00C718C9">
        <w:rPr>
          <w:rFonts w:ascii="Verdana" w:eastAsia="TimesNewRoman" w:hAnsi="Verdana" w:cs="TimesNewRoman"/>
          <w:sz w:val="18"/>
          <w:szCs w:val="18"/>
        </w:rPr>
        <w:t>ę</w:t>
      </w:r>
      <w:r w:rsidRPr="00C718C9">
        <w:rPr>
          <w:rFonts w:ascii="Verdana" w:hAnsi="Verdana"/>
          <w:sz w:val="18"/>
          <w:szCs w:val="18"/>
        </w:rPr>
        <w:t>pnych z nałożeniem minimum dwukrotnej warstwy polimeru – dwa razy do roku</w:t>
      </w:r>
      <w:r w:rsidR="00346CFA" w:rsidRPr="00C718C9">
        <w:rPr>
          <w:rFonts w:ascii="Verdana" w:hAnsi="Verdana"/>
          <w:sz w:val="18"/>
          <w:szCs w:val="18"/>
        </w:rPr>
        <w:t xml:space="preserve"> </w:t>
      </w:r>
      <w:r w:rsidR="009A1537" w:rsidRPr="00C718C9">
        <w:rPr>
          <w:rFonts w:ascii="Verdana" w:hAnsi="Verdana"/>
          <w:sz w:val="18"/>
          <w:szCs w:val="18"/>
        </w:rPr>
        <w:t>(co sześć miesięcy: kwiecień, październik),</w:t>
      </w:r>
    </w:p>
    <w:p w14:paraId="4A932C10" w14:textId="77777777" w:rsidR="0031286D" w:rsidRPr="00C718C9" w:rsidRDefault="0031286D" w:rsidP="006C5D9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/>
          <w:sz w:val="18"/>
          <w:szCs w:val="18"/>
        </w:rPr>
        <w:t>mycie okien wraz z framugami PCV – dwa razy do roku (co sześć miesięcy, na przełomie: kwietnia/maja oraz października/listopada</w:t>
      </w:r>
      <w:r w:rsidR="00412CA4" w:rsidRPr="00C718C9">
        <w:rPr>
          <w:rFonts w:ascii="Verdana" w:hAnsi="Verdana"/>
          <w:sz w:val="18"/>
          <w:szCs w:val="18"/>
        </w:rPr>
        <w:t xml:space="preserve">). Ilość okien: </w:t>
      </w:r>
      <w:r w:rsidR="00C613E3" w:rsidRPr="00C718C9">
        <w:rPr>
          <w:rFonts w:ascii="Verdana" w:hAnsi="Verdana"/>
          <w:sz w:val="18"/>
          <w:szCs w:val="18"/>
        </w:rPr>
        <w:t>193</w:t>
      </w:r>
      <w:r w:rsidR="00412CA4" w:rsidRPr="00C718C9">
        <w:rPr>
          <w:rFonts w:ascii="Verdana" w:hAnsi="Verdana" w:cstheme="minorHAnsi"/>
          <w:sz w:val="18"/>
          <w:szCs w:val="18"/>
        </w:rPr>
        <w:t xml:space="preserve"> szt., </w:t>
      </w:r>
      <w:r w:rsidR="00386326" w:rsidRPr="00C718C9">
        <w:rPr>
          <w:rFonts w:ascii="Verdana" w:hAnsi="Verdana" w:cstheme="minorHAnsi"/>
          <w:sz w:val="18"/>
          <w:szCs w:val="18"/>
        </w:rPr>
        <w:t xml:space="preserve">orientacyjne </w:t>
      </w:r>
      <w:r w:rsidR="00412CA4" w:rsidRPr="00C718C9">
        <w:rPr>
          <w:rFonts w:ascii="Verdana" w:hAnsi="Verdana" w:cstheme="minorHAnsi"/>
          <w:sz w:val="18"/>
          <w:szCs w:val="18"/>
        </w:rPr>
        <w:t>wymiary szyb: 75 cm x 160 cm</w:t>
      </w:r>
      <w:r w:rsidRPr="00C718C9">
        <w:rPr>
          <w:rFonts w:ascii="Verdana" w:hAnsi="Verdana"/>
          <w:sz w:val="18"/>
          <w:szCs w:val="18"/>
        </w:rPr>
        <w:t>,</w:t>
      </w:r>
    </w:p>
    <w:p w14:paraId="0B0E3EBA" w14:textId="77777777" w:rsidR="009A1537" w:rsidRPr="00C718C9" w:rsidRDefault="009A1537" w:rsidP="009A153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/>
          <w:sz w:val="18"/>
          <w:szCs w:val="18"/>
        </w:rPr>
        <w:t>mycie żaluzji oraz wertikali – dwa razy do roku (co sześć miesięcy, na przełomie: kwietnia/maja oraz października/listopada),</w:t>
      </w:r>
    </w:p>
    <w:p w14:paraId="3C89220A" w14:textId="77777777" w:rsidR="00363F47" w:rsidRPr="00C718C9" w:rsidRDefault="00B34C4E" w:rsidP="006C5D9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/>
          <w:sz w:val="18"/>
          <w:szCs w:val="18"/>
        </w:rPr>
        <w:t>pranie wykładzin i chodników dywanowych/dywanów – dwa razy do roku</w:t>
      </w:r>
      <w:r w:rsidR="00992CF4" w:rsidRPr="00C718C9">
        <w:rPr>
          <w:rFonts w:ascii="Verdana" w:hAnsi="Verdana"/>
          <w:sz w:val="18"/>
          <w:szCs w:val="18"/>
        </w:rPr>
        <w:t xml:space="preserve"> (co </w:t>
      </w:r>
      <w:r w:rsidR="00F26DD4" w:rsidRPr="00C718C9">
        <w:rPr>
          <w:rFonts w:ascii="Verdana" w:hAnsi="Verdana"/>
          <w:sz w:val="18"/>
          <w:szCs w:val="18"/>
        </w:rPr>
        <w:t>sześć</w:t>
      </w:r>
      <w:r w:rsidR="00992CF4" w:rsidRPr="00C718C9">
        <w:rPr>
          <w:rFonts w:ascii="Verdana" w:hAnsi="Verdana"/>
          <w:sz w:val="18"/>
          <w:szCs w:val="18"/>
        </w:rPr>
        <w:t xml:space="preserve"> miesięcy</w:t>
      </w:r>
      <w:r w:rsidR="009A1537" w:rsidRPr="00C718C9">
        <w:rPr>
          <w:rFonts w:ascii="Verdana" w:hAnsi="Verdana"/>
          <w:sz w:val="18"/>
          <w:szCs w:val="18"/>
        </w:rPr>
        <w:t>: kwiecień, październik</w:t>
      </w:r>
      <w:r w:rsidR="00992CF4" w:rsidRPr="00C718C9">
        <w:rPr>
          <w:rFonts w:ascii="Verdana" w:hAnsi="Verdana"/>
          <w:sz w:val="18"/>
          <w:szCs w:val="18"/>
        </w:rPr>
        <w:t>)</w:t>
      </w:r>
      <w:r w:rsidRPr="00C718C9">
        <w:rPr>
          <w:rFonts w:ascii="Verdana" w:hAnsi="Verdana"/>
          <w:sz w:val="18"/>
          <w:szCs w:val="18"/>
        </w:rPr>
        <w:t>,</w:t>
      </w:r>
    </w:p>
    <w:p w14:paraId="73EBA382" w14:textId="77777777" w:rsidR="0044104A" w:rsidRPr="00C718C9" w:rsidRDefault="0044104A" w:rsidP="006C5D9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/>
          <w:sz w:val="18"/>
          <w:szCs w:val="18"/>
        </w:rPr>
        <w:t xml:space="preserve">pranie i wieszanie firan/zasłon – dwa razy do roku </w:t>
      </w:r>
      <w:r w:rsidR="00D7631F" w:rsidRPr="00C718C9">
        <w:rPr>
          <w:rFonts w:ascii="Verdana" w:hAnsi="Verdana"/>
          <w:sz w:val="18"/>
          <w:szCs w:val="18"/>
        </w:rPr>
        <w:t>(</w:t>
      </w:r>
      <w:r w:rsidRPr="00C718C9">
        <w:rPr>
          <w:rFonts w:ascii="Verdana" w:hAnsi="Verdana"/>
          <w:sz w:val="18"/>
          <w:szCs w:val="18"/>
        </w:rPr>
        <w:t>w miesiącach wyznaczonych przez Zamawiającego</w:t>
      </w:r>
      <w:r w:rsidR="00D7631F" w:rsidRPr="00C718C9">
        <w:rPr>
          <w:rFonts w:ascii="Verdana" w:hAnsi="Verdana"/>
          <w:sz w:val="18"/>
          <w:szCs w:val="18"/>
        </w:rPr>
        <w:t>).</w:t>
      </w:r>
    </w:p>
    <w:p w14:paraId="31ECB62D" w14:textId="77777777" w:rsidR="000C263A" w:rsidRPr="00C718C9" w:rsidRDefault="000C263A" w:rsidP="00E13F3F">
      <w:pPr>
        <w:spacing w:after="0"/>
        <w:jc w:val="both"/>
        <w:rPr>
          <w:rFonts w:ascii="Verdana" w:hAnsi="Verdana" w:cstheme="minorHAnsi"/>
          <w:b/>
          <w:sz w:val="18"/>
          <w:szCs w:val="18"/>
        </w:rPr>
      </w:pPr>
    </w:p>
    <w:p w14:paraId="6115B13D" w14:textId="77777777" w:rsidR="009D3C68" w:rsidRPr="00C718C9" w:rsidRDefault="0014407B" w:rsidP="000D2902">
      <w:pPr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Verdana" w:hAnsi="Verdana" w:cstheme="minorHAnsi"/>
          <w:b/>
          <w:sz w:val="18"/>
          <w:szCs w:val="18"/>
        </w:rPr>
      </w:pPr>
      <w:r w:rsidRPr="00C718C9">
        <w:rPr>
          <w:rFonts w:ascii="Verdana" w:hAnsi="Verdana" w:cstheme="minorHAnsi"/>
          <w:b/>
          <w:sz w:val="18"/>
          <w:szCs w:val="18"/>
        </w:rPr>
        <w:t>Zakres czynności dla</w:t>
      </w:r>
      <w:r w:rsidR="00FC6E16" w:rsidRPr="00C718C9">
        <w:rPr>
          <w:rFonts w:ascii="Verdana" w:hAnsi="Verdana" w:cstheme="minorHAnsi"/>
          <w:b/>
          <w:sz w:val="18"/>
          <w:szCs w:val="18"/>
        </w:rPr>
        <w:t>:</w:t>
      </w:r>
      <w:r w:rsidRPr="00C718C9">
        <w:rPr>
          <w:rFonts w:ascii="Verdana" w:hAnsi="Verdana" w:cstheme="minorHAnsi"/>
          <w:b/>
          <w:sz w:val="18"/>
          <w:szCs w:val="18"/>
        </w:rPr>
        <w:t xml:space="preserve"> ciągów komunikacyjnych, </w:t>
      </w:r>
      <w:r w:rsidR="00B85BA5" w:rsidRPr="00C718C9">
        <w:rPr>
          <w:rFonts w:ascii="Verdana" w:hAnsi="Verdana" w:cstheme="minorHAnsi"/>
          <w:b/>
          <w:sz w:val="18"/>
          <w:szCs w:val="18"/>
        </w:rPr>
        <w:t xml:space="preserve">przedsionków, </w:t>
      </w:r>
      <w:r w:rsidR="00FC6E16" w:rsidRPr="00C718C9">
        <w:rPr>
          <w:rFonts w:ascii="Verdana" w:hAnsi="Verdana" w:cstheme="minorHAnsi"/>
          <w:b/>
          <w:sz w:val="18"/>
          <w:szCs w:val="18"/>
        </w:rPr>
        <w:t>halli, klatek schodowych, wind</w:t>
      </w:r>
      <w:r w:rsidRPr="00C718C9">
        <w:rPr>
          <w:rFonts w:ascii="Verdana" w:hAnsi="Verdana" w:cstheme="minorHAnsi"/>
          <w:b/>
          <w:sz w:val="18"/>
          <w:szCs w:val="18"/>
        </w:rPr>
        <w:t>:</w:t>
      </w:r>
    </w:p>
    <w:p w14:paraId="183D69A6" w14:textId="77777777" w:rsidR="00461F08" w:rsidRPr="00C718C9" w:rsidRDefault="00461F08" w:rsidP="00461F08">
      <w:pPr>
        <w:spacing w:after="0" w:line="240" w:lineRule="auto"/>
        <w:jc w:val="both"/>
        <w:rPr>
          <w:rFonts w:ascii="Verdana" w:hAnsi="Verdana" w:cstheme="minorHAnsi"/>
          <w:b/>
          <w:sz w:val="18"/>
          <w:szCs w:val="18"/>
        </w:rPr>
      </w:pPr>
    </w:p>
    <w:p w14:paraId="41D29D28" w14:textId="62FD9F94" w:rsidR="009F2330" w:rsidRPr="00C718C9" w:rsidRDefault="00977CFD" w:rsidP="00977CFD">
      <w:pPr>
        <w:spacing w:after="0" w:line="240" w:lineRule="auto"/>
        <w:ind w:firstLine="284"/>
        <w:jc w:val="both"/>
        <w:rPr>
          <w:rFonts w:ascii="Verdana" w:hAnsi="Verdana" w:cstheme="minorHAnsi"/>
          <w:b/>
          <w:sz w:val="18"/>
          <w:szCs w:val="18"/>
          <w:u w:val="single"/>
        </w:rPr>
      </w:pPr>
      <w:r w:rsidRPr="00C718C9">
        <w:rPr>
          <w:rFonts w:ascii="Verdana" w:hAnsi="Verdana" w:cstheme="minorHAnsi"/>
          <w:b/>
          <w:sz w:val="18"/>
          <w:szCs w:val="18"/>
          <w:u w:val="single"/>
        </w:rPr>
        <w:t>S</w:t>
      </w:r>
      <w:r w:rsidR="009F2330" w:rsidRPr="00C718C9">
        <w:rPr>
          <w:rFonts w:ascii="Verdana" w:hAnsi="Verdana" w:cstheme="minorHAnsi"/>
          <w:b/>
          <w:sz w:val="18"/>
          <w:szCs w:val="18"/>
          <w:u w:val="single"/>
        </w:rPr>
        <w:t>przątanie codzienne od poniedziałku do piątku:</w:t>
      </w:r>
    </w:p>
    <w:p w14:paraId="47E3D588" w14:textId="77777777" w:rsidR="00461F08" w:rsidRPr="00C718C9" w:rsidRDefault="00461F08" w:rsidP="000D290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lastRenderedPageBreak/>
        <w:t>zamiatanie, zmywanie i wycieranie powierzchni podłogowych stosownie do jej rodzaju (PCV, parkiety, panele, lastryko</w:t>
      </w:r>
      <w:r w:rsidR="0016105D" w:rsidRPr="00C718C9">
        <w:rPr>
          <w:rFonts w:ascii="Verdana" w:hAnsi="Verdana" w:cstheme="minorHAnsi"/>
          <w:sz w:val="18"/>
          <w:szCs w:val="18"/>
        </w:rPr>
        <w:t>)</w:t>
      </w:r>
      <w:r w:rsidRPr="00C718C9">
        <w:rPr>
          <w:rFonts w:ascii="Verdana" w:hAnsi="Verdana" w:cstheme="minorHAnsi"/>
          <w:sz w:val="18"/>
          <w:szCs w:val="18"/>
        </w:rPr>
        <w:t xml:space="preserve"> z użyciem środków chemicznych i zapachowych,</w:t>
      </w:r>
    </w:p>
    <w:p w14:paraId="0A839F9F" w14:textId="49568E6E" w:rsidR="009D3C68" w:rsidRPr="00C718C9" w:rsidRDefault="00461F08" w:rsidP="000D2902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 xml:space="preserve">odkurzanie </w:t>
      </w:r>
      <w:r w:rsidR="00531642" w:rsidRPr="00C718C9">
        <w:rPr>
          <w:rFonts w:ascii="Verdana" w:hAnsi="Verdana" w:cstheme="minorHAnsi"/>
          <w:sz w:val="18"/>
          <w:szCs w:val="18"/>
        </w:rPr>
        <w:t xml:space="preserve">i </w:t>
      </w:r>
      <w:r w:rsidRPr="00C718C9">
        <w:rPr>
          <w:rFonts w:ascii="Verdana" w:hAnsi="Verdana" w:cstheme="minorHAnsi"/>
          <w:sz w:val="18"/>
          <w:szCs w:val="18"/>
        </w:rPr>
        <w:t xml:space="preserve">usuwanie miejscowych zabrudzeń z wykładzin dywanowych/dywanów/chodników </w:t>
      </w:r>
    </w:p>
    <w:p w14:paraId="768F48BC" w14:textId="099A9BAF" w:rsidR="009D3C68" w:rsidRPr="00C718C9" w:rsidRDefault="00461F08" w:rsidP="006C5D92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opróżnianie koszy</w:t>
      </w:r>
      <w:r w:rsidR="004A1625" w:rsidRPr="00C718C9">
        <w:rPr>
          <w:rFonts w:ascii="Verdana" w:hAnsi="Verdana" w:cstheme="minorHAnsi"/>
          <w:sz w:val="18"/>
          <w:szCs w:val="18"/>
        </w:rPr>
        <w:t xml:space="preserve"> oraz</w:t>
      </w:r>
      <w:r w:rsidRPr="00C718C9">
        <w:rPr>
          <w:rFonts w:ascii="Verdana" w:hAnsi="Verdana" w:cstheme="minorHAnsi"/>
          <w:sz w:val="18"/>
          <w:szCs w:val="18"/>
        </w:rPr>
        <w:t xml:space="preserve"> </w:t>
      </w:r>
      <w:r w:rsidR="004A1625" w:rsidRPr="00C718C9">
        <w:rPr>
          <w:rFonts w:ascii="Verdana" w:hAnsi="Verdana" w:cstheme="minorHAnsi"/>
          <w:sz w:val="18"/>
          <w:szCs w:val="18"/>
        </w:rPr>
        <w:t xml:space="preserve">pojemników z niszczarek </w:t>
      </w:r>
      <w:r w:rsidRPr="00C718C9">
        <w:rPr>
          <w:rFonts w:ascii="Verdana" w:hAnsi="Verdana" w:cstheme="minorHAnsi"/>
          <w:sz w:val="18"/>
          <w:szCs w:val="18"/>
        </w:rPr>
        <w:t xml:space="preserve">i wynoszenie </w:t>
      </w:r>
      <w:r w:rsidR="00D83990" w:rsidRPr="00C718C9">
        <w:rPr>
          <w:rFonts w:ascii="Verdana" w:hAnsi="Verdana" w:cstheme="minorHAnsi"/>
          <w:sz w:val="18"/>
          <w:szCs w:val="18"/>
        </w:rPr>
        <w:t xml:space="preserve">ich zawartości </w:t>
      </w:r>
      <w:r w:rsidRPr="00C718C9">
        <w:rPr>
          <w:rFonts w:ascii="Verdana" w:hAnsi="Verdana" w:cstheme="minorHAnsi"/>
          <w:sz w:val="18"/>
          <w:szCs w:val="18"/>
        </w:rPr>
        <w:t>na śmieci oraz</w:t>
      </w:r>
      <w:r w:rsidR="0014407B" w:rsidRPr="00C718C9">
        <w:rPr>
          <w:rFonts w:ascii="Verdana" w:hAnsi="Verdana" w:cstheme="minorHAnsi"/>
          <w:sz w:val="18"/>
          <w:szCs w:val="18"/>
        </w:rPr>
        <w:t xml:space="preserve"> wymiana worków, </w:t>
      </w:r>
    </w:p>
    <w:p w14:paraId="71E65A6A" w14:textId="77777777" w:rsidR="006D502E" w:rsidRPr="00C718C9" w:rsidRDefault="006D502E" w:rsidP="006C5D92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 xml:space="preserve">ścieranie kurzu z tablic informacyjnych, obrazów, gablot, </w:t>
      </w:r>
    </w:p>
    <w:p w14:paraId="2D279A1B" w14:textId="06D7CD8F" w:rsidR="009D3C68" w:rsidRPr="00C718C9" w:rsidRDefault="0014407B" w:rsidP="006C5D92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usuwanie odcisków palców ze szklanych części drzwi, framug</w:t>
      </w:r>
      <w:r w:rsidR="00531642" w:rsidRPr="00C718C9">
        <w:rPr>
          <w:rFonts w:ascii="Verdana" w:hAnsi="Verdana" w:cstheme="minorHAnsi"/>
          <w:sz w:val="18"/>
          <w:szCs w:val="18"/>
        </w:rPr>
        <w:t>,</w:t>
      </w:r>
      <w:r w:rsidRPr="00C718C9">
        <w:rPr>
          <w:rFonts w:ascii="Verdana" w:hAnsi="Verdana" w:cstheme="minorHAnsi"/>
          <w:sz w:val="18"/>
          <w:szCs w:val="18"/>
        </w:rPr>
        <w:t xml:space="preserve"> kontaktów i wyłączników, </w:t>
      </w:r>
    </w:p>
    <w:p w14:paraId="634FD28D" w14:textId="77777777" w:rsidR="006D502E" w:rsidRPr="00C718C9" w:rsidRDefault="006D502E" w:rsidP="006C5D92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mycie</w:t>
      </w:r>
      <w:r w:rsidR="004A1625" w:rsidRPr="00C718C9">
        <w:rPr>
          <w:rFonts w:ascii="Verdana" w:hAnsi="Verdana" w:cstheme="minorHAnsi"/>
          <w:sz w:val="18"/>
          <w:szCs w:val="18"/>
        </w:rPr>
        <w:t xml:space="preserve"> poręczy i</w:t>
      </w:r>
      <w:r w:rsidRPr="00C718C9">
        <w:rPr>
          <w:rFonts w:ascii="Verdana" w:hAnsi="Verdana" w:cstheme="minorHAnsi"/>
          <w:sz w:val="18"/>
          <w:szCs w:val="18"/>
        </w:rPr>
        <w:t xml:space="preserve"> balustrad,</w:t>
      </w:r>
    </w:p>
    <w:p w14:paraId="084D55C6" w14:textId="77777777" w:rsidR="006D502E" w:rsidRPr="00C718C9" w:rsidRDefault="006D502E" w:rsidP="006C5D92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trike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mycie drzwi wejściowych (</w:t>
      </w:r>
      <w:r w:rsidR="008D3A79" w:rsidRPr="00C718C9">
        <w:rPr>
          <w:rFonts w:ascii="Verdana" w:hAnsi="Verdana" w:cstheme="minorHAnsi"/>
          <w:sz w:val="18"/>
          <w:szCs w:val="18"/>
        </w:rPr>
        <w:t>3</w:t>
      </w:r>
      <w:r w:rsidR="00CE4BB7" w:rsidRPr="00C718C9">
        <w:rPr>
          <w:rFonts w:ascii="Verdana" w:hAnsi="Verdana" w:cstheme="minorHAnsi"/>
          <w:sz w:val="18"/>
          <w:szCs w:val="18"/>
        </w:rPr>
        <w:t xml:space="preserve"> </w:t>
      </w:r>
      <w:r w:rsidRPr="00C718C9">
        <w:rPr>
          <w:rFonts w:ascii="Verdana" w:hAnsi="Verdana" w:cstheme="minorHAnsi"/>
          <w:sz w:val="18"/>
          <w:szCs w:val="18"/>
        </w:rPr>
        <w:t>szt.) na parterze od strony alei</w:t>
      </w:r>
      <w:r w:rsidR="008D3A79" w:rsidRPr="00C718C9">
        <w:rPr>
          <w:rFonts w:ascii="Verdana" w:hAnsi="Verdana" w:cstheme="minorHAnsi"/>
          <w:sz w:val="18"/>
          <w:szCs w:val="18"/>
        </w:rPr>
        <w:t xml:space="preserve"> (2</w:t>
      </w:r>
      <w:r w:rsidR="003D0B9D" w:rsidRPr="00C718C9">
        <w:rPr>
          <w:rFonts w:ascii="Verdana" w:hAnsi="Verdana" w:cstheme="minorHAnsi"/>
          <w:sz w:val="18"/>
          <w:szCs w:val="18"/>
        </w:rPr>
        <w:t xml:space="preserve"> </w:t>
      </w:r>
      <w:r w:rsidR="008D3A79" w:rsidRPr="00C718C9">
        <w:rPr>
          <w:rFonts w:ascii="Verdana" w:hAnsi="Verdana" w:cstheme="minorHAnsi"/>
          <w:sz w:val="18"/>
          <w:szCs w:val="18"/>
        </w:rPr>
        <w:t>szt.)</w:t>
      </w:r>
      <w:r w:rsidRPr="00C718C9">
        <w:rPr>
          <w:rFonts w:ascii="Verdana" w:hAnsi="Verdana" w:cstheme="minorHAnsi"/>
          <w:sz w:val="18"/>
          <w:szCs w:val="18"/>
        </w:rPr>
        <w:t xml:space="preserve"> oraz podwórza</w:t>
      </w:r>
      <w:r w:rsidR="008D3A79" w:rsidRPr="00C718C9">
        <w:rPr>
          <w:rFonts w:ascii="Verdana" w:hAnsi="Verdana" w:cstheme="minorHAnsi"/>
          <w:sz w:val="18"/>
          <w:szCs w:val="18"/>
        </w:rPr>
        <w:t xml:space="preserve"> (1 szt</w:t>
      </w:r>
      <w:r w:rsidR="00F26DD4" w:rsidRPr="00C718C9">
        <w:rPr>
          <w:rFonts w:ascii="Verdana" w:hAnsi="Verdana" w:cstheme="minorHAnsi"/>
          <w:sz w:val="18"/>
          <w:szCs w:val="18"/>
        </w:rPr>
        <w:t>.</w:t>
      </w:r>
      <w:r w:rsidR="008D3A79" w:rsidRPr="00C718C9">
        <w:rPr>
          <w:rFonts w:ascii="Verdana" w:hAnsi="Verdana" w:cstheme="minorHAnsi"/>
          <w:sz w:val="18"/>
          <w:szCs w:val="18"/>
        </w:rPr>
        <w:t>)</w:t>
      </w:r>
      <w:r w:rsidRPr="00C718C9">
        <w:rPr>
          <w:rFonts w:ascii="Verdana" w:hAnsi="Verdana" w:cstheme="minorHAnsi"/>
          <w:sz w:val="18"/>
          <w:szCs w:val="18"/>
        </w:rPr>
        <w:t xml:space="preserve">, </w:t>
      </w:r>
    </w:p>
    <w:p w14:paraId="19E04BA6" w14:textId="336EF948" w:rsidR="009D3C68" w:rsidRPr="00C718C9" w:rsidRDefault="0014407B" w:rsidP="006C5D92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 xml:space="preserve">czyszczenie </w:t>
      </w:r>
      <w:r w:rsidR="00B21E5F" w:rsidRPr="00C718C9">
        <w:rPr>
          <w:rFonts w:ascii="Verdana" w:hAnsi="Verdana" w:cstheme="minorHAnsi"/>
          <w:sz w:val="18"/>
          <w:szCs w:val="18"/>
        </w:rPr>
        <w:t xml:space="preserve">mebli </w:t>
      </w:r>
      <w:r w:rsidRPr="00C718C9">
        <w:rPr>
          <w:rFonts w:ascii="Verdana" w:hAnsi="Verdana" w:cstheme="minorHAnsi"/>
          <w:sz w:val="18"/>
          <w:szCs w:val="18"/>
        </w:rPr>
        <w:t xml:space="preserve">na hallu I </w:t>
      </w:r>
      <w:r w:rsidR="00B21E5F" w:rsidRPr="00C718C9">
        <w:rPr>
          <w:rFonts w:ascii="Verdana" w:hAnsi="Verdana" w:cstheme="minorHAnsi"/>
          <w:sz w:val="18"/>
          <w:szCs w:val="18"/>
        </w:rPr>
        <w:t xml:space="preserve">piętra </w:t>
      </w:r>
      <w:r w:rsidR="00AF629A" w:rsidRPr="00C718C9">
        <w:rPr>
          <w:rFonts w:ascii="Verdana" w:hAnsi="Verdana" w:cstheme="minorHAnsi"/>
          <w:sz w:val="18"/>
          <w:szCs w:val="18"/>
        </w:rPr>
        <w:t>i</w:t>
      </w:r>
      <w:r w:rsidR="00B21E5F" w:rsidRPr="00C718C9">
        <w:rPr>
          <w:rFonts w:ascii="Verdana" w:hAnsi="Verdana" w:cstheme="minorHAnsi"/>
          <w:sz w:val="18"/>
          <w:szCs w:val="18"/>
        </w:rPr>
        <w:t xml:space="preserve"> II </w:t>
      </w:r>
      <w:r w:rsidRPr="00C718C9">
        <w:rPr>
          <w:rFonts w:ascii="Verdana" w:hAnsi="Verdana" w:cstheme="minorHAnsi"/>
          <w:sz w:val="18"/>
          <w:szCs w:val="18"/>
        </w:rPr>
        <w:t>piętra</w:t>
      </w:r>
      <w:r w:rsidR="00AF629A" w:rsidRPr="00C718C9">
        <w:rPr>
          <w:rFonts w:ascii="Verdana" w:hAnsi="Verdana" w:cstheme="minorHAnsi"/>
          <w:sz w:val="18"/>
          <w:szCs w:val="18"/>
        </w:rPr>
        <w:t xml:space="preserve"> oraz rzeźb antycznych</w:t>
      </w:r>
      <w:r w:rsidRPr="00C718C9">
        <w:rPr>
          <w:rFonts w:ascii="Verdana" w:hAnsi="Verdana" w:cstheme="minorHAnsi"/>
          <w:sz w:val="18"/>
          <w:szCs w:val="18"/>
        </w:rPr>
        <w:t xml:space="preserve">, </w:t>
      </w:r>
    </w:p>
    <w:p w14:paraId="4CC2D40E" w14:textId="77777777" w:rsidR="00F26DD4" w:rsidRPr="00C718C9" w:rsidRDefault="0014407B" w:rsidP="006C5D92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podlewanie kwiatów</w:t>
      </w:r>
      <w:r w:rsidR="004A7114" w:rsidRPr="00C718C9">
        <w:rPr>
          <w:rFonts w:ascii="Verdana" w:hAnsi="Verdana" w:cstheme="minorHAnsi"/>
          <w:sz w:val="18"/>
          <w:szCs w:val="18"/>
        </w:rPr>
        <w:t xml:space="preserve"> w częściach ogólnodostępnych</w:t>
      </w:r>
      <w:r w:rsidRPr="00C718C9">
        <w:rPr>
          <w:rFonts w:ascii="Verdana" w:hAnsi="Verdana" w:cstheme="minorHAnsi"/>
          <w:sz w:val="18"/>
          <w:szCs w:val="18"/>
        </w:rPr>
        <w:t>,</w:t>
      </w:r>
      <w:r w:rsidR="00A02DD1" w:rsidRPr="00C718C9">
        <w:rPr>
          <w:rFonts w:ascii="Verdana" w:hAnsi="Verdana" w:cstheme="minorHAnsi"/>
          <w:sz w:val="18"/>
          <w:szCs w:val="18"/>
        </w:rPr>
        <w:t xml:space="preserve"> usuwanie uschniętych liści</w:t>
      </w:r>
      <w:r w:rsidR="008D3A79" w:rsidRPr="00C718C9">
        <w:rPr>
          <w:rFonts w:ascii="Verdana" w:hAnsi="Verdana" w:cstheme="minorHAnsi"/>
          <w:sz w:val="18"/>
          <w:szCs w:val="18"/>
        </w:rPr>
        <w:t xml:space="preserve">, </w:t>
      </w:r>
    </w:p>
    <w:p w14:paraId="694DF221" w14:textId="77777777" w:rsidR="004A1625" w:rsidRPr="00C718C9" w:rsidRDefault="008D3A79" w:rsidP="006C5D92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 xml:space="preserve">odkurzanie </w:t>
      </w:r>
      <w:r w:rsidR="004A1625" w:rsidRPr="00C718C9">
        <w:rPr>
          <w:rFonts w:ascii="Verdana" w:hAnsi="Verdana" w:cstheme="minorHAnsi"/>
          <w:sz w:val="18"/>
          <w:szCs w:val="18"/>
        </w:rPr>
        <w:t>wycieraczek i mycie podłóg pod wycieraczkami,</w:t>
      </w:r>
    </w:p>
    <w:p w14:paraId="6E4EBC0B" w14:textId="42D1E09D" w:rsidR="00D31091" w:rsidRPr="00C718C9" w:rsidRDefault="00D31091" w:rsidP="006C5D92">
      <w:pPr>
        <w:pStyle w:val="Akapitzlist"/>
        <w:numPr>
          <w:ilvl w:val="0"/>
          <w:numId w:val="2"/>
        </w:numPr>
        <w:tabs>
          <w:tab w:val="left" w:pos="1134"/>
        </w:tabs>
        <w:spacing w:after="0" w:line="240" w:lineRule="auto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/>
          <w:sz w:val="18"/>
          <w:szCs w:val="18"/>
        </w:rPr>
        <w:t xml:space="preserve">czyszczenie wind oraz ich elementów odpowiednimi </w:t>
      </w:r>
      <w:r w:rsidRPr="00C718C9">
        <w:rPr>
          <w:rFonts w:ascii="Verdana" w:eastAsia="TimesNewRoman" w:hAnsi="Verdana" w:cs="TimesNewRoman"/>
          <w:sz w:val="18"/>
          <w:szCs w:val="18"/>
        </w:rPr>
        <w:t>ś</w:t>
      </w:r>
      <w:r w:rsidRPr="00C718C9">
        <w:rPr>
          <w:rFonts w:ascii="Verdana" w:hAnsi="Verdana"/>
          <w:sz w:val="18"/>
          <w:szCs w:val="18"/>
        </w:rPr>
        <w:t>rodkami dostosowanymi do rodzaju materiałów</w:t>
      </w:r>
      <w:r w:rsidR="00531642" w:rsidRPr="00C718C9">
        <w:rPr>
          <w:rFonts w:ascii="Verdana" w:hAnsi="Verdana"/>
          <w:sz w:val="18"/>
          <w:szCs w:val="18"/>
        </w:rPr>
        <w:t>,</w:t>
      </w:r>
      <w:r w:rsidRPr="00C718C9">
        <w:rPr>
          <w:rFonts w:ascii="Verdana" w:hAnsi="Verdana"/>
          <w:sz w:val="18"/>
          <w:szCs w:val="18"/>
        </w:rPr>
        <w:t xml:space="preserve"> z</w:t>
      </w:r>
      <w:r w:rsidR="00D51877" w:rsidRPr="00C718C9">
        <w:rPr>
          <w:rFonts w:ascii="Verdana" w:hAnsi="Verdana"/>
          <w:sz w:val="18"/>
          <w:szCs w:val="18"/>
        </w:rPr>
        <w:t> </w:t>
      </w:r>
      <w:r w:rsidRPr="00C718C9">
        <w:rPr>
          <w:rFonts w:ascii="Verdana" w:hAnsi="Verdana"/>
          <w:sz w:val="18"/>
          <w:szCs w:val="18"/>
        </w:rPr>
        <w:t>których zostały wykonane</w:t>
      </w:r>
      <w:r w:rsidR="00531642" w:rsidRPr="00C718C9">
        <w:rPr>
          <w:rFonts w:ascii="Verdana" w:hAnsi="Verdana"/>
          <w:sz w:val="18"/>
          <w:szCs w:val="18"/>
        </w:rPr>
        <w:t>.</w:t>
      </w:r>
    </w:p>
    <w:p w14:paraId="5D90ECF4" w14:textId="77777777" w:rsidR="008079C4" w:rsidRPr="00C718C9" w:rsidRDefault="008079C4" w:rsidP="008079C4">
      <w:pPr>
        <w:tabs>
          <w:tab w:val="left" w:pos="1134"/>
        </w:tabs>
        <w:spacing w:after="0" w:line="240" w:lineRule="auto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5B414971" w14:textId="35B52B96" w:rsidR="009F2330" w:rsidRPr="00C718C9" w:rsidRDefault="00977CFD" w:rsidP="00977CFD">
      <w:pPr>
        <w:spacing w:after="0" w:line="240" w:lineRule="auto"/>
        <w:ind w:firstLine="284"/>
        <w:jc w:val="both"/>
        <w:rPr>
          <w:rFonts w:ascii="Verdana" w:hAnsi="Verdana" w:cstheme="minorHAnsi"/>
          <w:b/>
          <w:sz w:val="18"/>
          <w:szCs w:val="18"/>
          <w:u w:val="single"/>
        </w:rPr>
      </w:pPr>
      <w:r w:rsidRPr="00C718C9">
        <w:rPr>
          <w:rFonts w:ascii="Verdana" w:hAnsi="Verdana" w:cstheme="minorHAnsi"/>
          <w:b/>
          <w:sz w:val="18"/>
          <w:szCs w:val="18"/>
          <w:u w:val="single"/>
        </w:rPr>
        <w:t>S</w:t>
      </w:r>
      <w:r w:rsidR="009F2330" w:rsidRPr="00C718C9">
        <w:rPr>
          <w:rFonts w:ascii="Verdana" w:hAnsi="Verdana" w:cstheme="minorHAnsi"/>
          <w:b/>
          <w:sz w:val="18"/>
          <w:szCs w:val="18"/>
          <w:u w:val="single"/>
        </w:rPr>
        <w:t>przątanie według niżej wymienionych częstotliwości:</w:t>
      </w:r>
    </w:p>
    <w:p w14:paraId="72AB4A4A" w14:textId="77777777" w:rsidR="007A5021" w:rsidRPr="00C718C9" w:rsidRDefault="007A5021" w:rsidP="007A5021">
      <w:pPr>
        <w:pStyle w:val="Akapitzlist"/>
        <w:numPr>
          <w:ilvl w:val="0"/>
          <w:numId w:val="2"/>
        </w:numPr>
        <w:tabs>
          <w:tab w:val="left" w:pos="1134"/>
        </w:tabs>
        <w:spacing w:after="0" w:line="240" w:lineRule="auto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zdejmowanie pajęczyn –  dwa razy w miesiącu (co drugi poniedziałek),</w:t>
      </w:r>
    </w:p>
    <w:p w14:paraId="304DFBB5" w14:textId="77777777" w:rsidR="00701B41" w:rsidRPr="00C718C9" w:rsidRDefault="00701B41" w:rsidP="00701B41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 xml:space="preserve">mycie i czyszczenie grzejników </w:t>
      </w:r>
      <w:r w:rsidR="00F968C3" w:rsidRPr="00C718C9">
        <w:rPr>
          <w:rFonts w:ascii="Verdana" w:hAnsi="Verdana" w:cstheme="minorHAnsi"/>
          <w:sz w:val="18"/>
          <w:szCs w:val="18"/>
        </w:rPr>
        <w:t>–</w:t>
      </w:r>
      <w:r w:rsidRPr="00C718C9">
        <w:rPr>
          <w:rFonts w:ascii="Verdana" w:hAnsi="Verdana" w:cstheme="minorHAnsi"/>
          <w:sz w:val="18"/>
          <w:szCs w:val="18"/>
        </w:rPr>
        <w:t xml:space="preserve">  raz w miesiącu (na początku miesiąca kalendarzowego)</w:t>
      </w:r>
    </w:p>
    <w:p w14:paraId="3ABE2E4A" w14:textId="77777777" w:rsidR="008079C4" w:rsidRPr="00C718C9" w:rsidRDefault="00C9515D" w:rsidP="008079C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czyszczenie</w:t>
      </w:r>
      <w:r w:rsidR="008079C4" w:rsidRPr="00C718C9">
        <w:rPr>
          <w:rFonts w:ascii="Verdana" w:hAnsi="Verdana" w:cstheme="minorHAnsi"/>
          <w:sz w:val="18"/>
          <w:szCs w:val="18"/>
        </w:rPr>
        <w:t xml:space="preserve"> wszystkich powierzchni podłogowych stosownie do ich rodzajów, maszynami sprzątającymi – dwa razy do roku</w:t>
      </w:r>
      <w:r w:rsidR="00B74145" w:rsidRPr="00C718C9">
        <w:rPr>
          <w:rFonts w:ascii="Verdana" w:hAnsi="Verdana" w:cstheme="minorHAnsi"/>
          <w:sz w:val="18"/>
          <w:szCs w:val="18"/>
        </w:rPr>
        <w:t xml:space="preserve"> (co sześć miesięcy)</w:t>
      </w:r>
      <w:r w:rsidR="008079C4" w:rsidRPr="00C718C9">
        <w:rPr>
          <w:rFonts w:ascii="Verdana" w:hAnsi="Verdana" w:cstheme="minorHAnsi"/>
          <w:sz w:val="18"/>
          <w:szCs w:val="18"/>
        </w:rPr>
        <w:t>,</w:t>
      </w:r>
    </w:p>
    <w:p w14:paraId="2D029710" w14:textId="64589F5E" w:rsidR="008079C4" w:rsidRPr="00C718C9" w:rsidRDefault="008079C4" w:rsidP="008079C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/>
          <w:sz w:val="18"/>
          <w:szCs w:val="18"/>
        </w:rPr>
        <w:t xml:space="preserve">kompleksowe mycie drzwi oszklonych oraz nieoszklonych </w:t>
      </w:r>
      <w:r w:rsidR="005F3DB3" w:rsidRPr="00C718C9">
        <w:rPr>
          <w:rFonts w:ascii="Verdana" w:hAnsi="Verdana"/>
          <w:sz w:val="18"/>
          <w:szCs w:val="18"/>
        </w:rPr>
        <w:t>wraz z</w:t>
      </w:r>
      <w:r w:rsidRPr="00C718C9">
        <w:rPr>
          <w:rFonts w:ascii="Verdana" w:hAnsi="Verdana"/>
          <w:sz w:val="18"/>
          <w:szCs w:val="18"/>
        </w:rPr>
        <w:t xml:space="preserve"> framug</w:t>
      </w:r>
      <w:r w:rsidR="005F3DB3" w:rsidRPr="00C718C9">
        <w:rPr>
          <w:rFonts w:ascii="Verdana" w:hAnsi="Verdana"/>
          <w:sz w:val="18"/>
          <w:szCs w:val="18"/>
        </w:rPr>
        <w:t>ami</w:t>
      </w:r>
      <w:r w:rsidRPr="00C718C9">
        <w:rPr>
          <w:rFonts w:ascii="Verdana" w:hAnsi="Verdana"/>
          <w:sz w:val="18"/>
          <w:szCs w:val="18"/>
        </w:rPr>
        <w:t xml:space="preserve"> </w:t>
      </w:r>
      <w:r w:rsidR="00223E0E" w:rsidRPr="00C718C9">
        <w:rPr>
          <w:rFonts w:ascii="Verdana" w:hAnsi="Verdana" w:cstheme="minorHAnsi"/>
          <w:sz w:val="18"/>
          <w:szCs w:val="18"/>
        </w:rPr>
        <w:t>–</w:t>
      </w:r>
      <w:r w:rsidRPr="00C718C9">
        <w:rPr>
          <w:rFonts w:ascii="Verdana" w:hAnsi="Verdana" w:cstheme="minorHAnsi"/>
          <w:sz w:val="18"/>
          <w:szCs w:val="18"/>
        </w:rPr>
        <w:t xml:space="preserve"> </w:t>
      </w:r>
      <w:r w:rsidRPr="00C718C9">
        <w:rPr>
          <w:rFonts w:ascii="Verdana" w:hAnsi="Verdana" w:cstheme="minorHAnsi"/>
          <w:bCs/>
          <w:sz w:val="18"/>
          <w:szCs w:val="18"/>
        </w:rPr>
        <w:t xml:space="preserve">raz na </w:t>
      </w:r>
      <w:r w:rsidR="00D527D8" w:rsidRPr="00C718C9">
        <w:rPr>
          <w:rFonts w:ascii="Verdana" w:hAnsi="Verdana" w:cstheme="minorHAnsi"/>
          <w:bCs/>
          <w:sz w:val="18"/>
          <w:szCs w:val="18"/>
        </w:rPr>
        <w:t xml:space="preserve">miesiąc </w:t>
      </w:r>
    </w:p>
    <w:p w14:paraId="576A13E8" w14:textId="34B8681F" w:rsidR="008079C4" w:rsidRPr="00C718C9" w:rsidRDefault="008079C4" w:rsidP="008079C4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 xml:space="preserve">czyszczenie opraw oświetleniowych oraz kloszy </w:t>
      </w:r>
      <w:r w:rsidR="00223E0E" w:rsidRPr="00C718C9">
        <w:rPr>
          <w:rFonts w:ascii="Verdana" w:hAnsi="Verdana" w:cstheme="minorHAnsi"/>
          <w:sz w:val="18"/>
          <w:szCs w:val="18"/>
        </w:rPr>
        <w:t>–</w:t>
      </w:r>
      <w:r w:rsidRPr="00C718C9">
        <w:rPr>
          <w:rFonts w:ascii="Verdana" w:hAnsi="Verdana" w:cstheme="minorHAnsi"/>
          <w:sz w:val="18"/>
          <w:szCs w:val="18"/>
        </w:rPr>
        <w:t xml:space="preserve"> </w:t>
      </w:r>
      <w:r w:rsidRPr="00C718C9">
        <w:rPr>
          <w:rFonts w:ascii="Verdana" w:hAnsi="Verdana" w:cstheme="minorHAnsi"/>
          <w:bCs/>
          <w:sz w:val="18"/>
          <w:szCs w:val="18"/>
        </w:rPr>
        <w:t xml:space="preserve">raz na </w:t>
      </w:r>
      <w:r w:rsidR="006104EE" w:rsidRPr="00C718C9">
        <w:rPr>
          <w:rFonts w:ascii="Verdana" w:hAnsi="Verdana" w:cstheme="minorHAnsi"/>
          <w:bCs/>
          <w:sz w:val="18"/>
          <w:szCs w:val="18"/>
        </w:rPr>
        <w:t>miesiąc</w:t>
      </w:r>
      <w:r w:rsidRPr="00C718C9">
        <w:rPr>
          <w:rFonts w:ascii="Verdana" w:hAnsi="Verdana" w:cstheme="minorHAnsi"/>
          <w:bCs/>
          <w:sz w:val="18"/>
          <w:szCs w:val="18"/>
        </w:rPr>
        <w:t xml:space="preserve"> (marzec, czerwiec, wrzesień, grudzień)</w:t>
      </w:r>
    </w:p>
    <w:p w14:paraId="1B8A95FB" w14:textId="77777777" w:rsidR="00701B41" w:rsidRPr="00C718C9" w:rsidRDefault="00701B41" w:rsidP="00701B4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 xml:space="preserve">polimeryzacja </w:t>
      </w:r>
      <w:r w:rsidRPr="00C718C9">
        <w:rPr>
          <w:rFonts w:ascii="Verdana" w:hAnsi="Verdana"/>
          <w:sz w:val="18"/>
          <w:szCs w:val="18"/>
        </w:rPr>
        <w:t>wykładzin obiektowych, polegaj</w:t>
      </w:r>
      <w:r w:rsidRPr="00C718C9">
        <w:rPr>
          <w:rFonts w:ascii="Verdana" w:eastAsia="TimesNewRoman" w:hAnsi="Verdana" w:cs="TimesNewRoman"/>
          <w:sz w:val="18"/>
          <w:szCs w:val="18"/>
        </w:rPr>
        <w:t>ą</w:t>
      </w:r>
      <w:r w:rsidRPr="00C718C9">
        <w:rPr>
          <w:rFonts w:ascii="Verdana" w:hAnsi="Verdana"/>
          <w:sz w:val="18"/>
          <w:szCs w:val="18"/>
        </w:rPr>
        <w:t>ca na doczyszczaniu powierzchni podłogowych stosownie do jej rodzaju, maszynami sprzątającymi wraz z r</w:t>
      </w:r>
      <w:r w:rsidRPr="00C718C9">
        <w:rPr>
          <w:rFonts w:ascii="Verdana" w:eastAsia="TimesNewRoman" w:hAnsi="Verdana" w:cs="TimesNewRoman"/>
          <w:sz w:val="18"/>
          <w:szCs w:val="18"/>
        </w:rPr>
        <w:t>ę</w:t>
      </w:r>
      <w:r w:rsidRPr="00C718C9">
        <w:rPr>
          <w:rFonts w:ascii="Verdana" w:hAnsi="Verdana"/>
          <w:sz w:val="18"/>
          <w:szCs w:val="18"/>
        </w:rPr>
        <w:t>cznym czyszczeniem miejsc trudnodost</w:t>
      </w:r>
      <w:r w:rsidRPr="00C718C9">
        <w:rPr>
          <w:rFonts w:ascii="Verdana" w:eastAsia="TimesNewRoman" w:hAnsi="Verdana" w:cs="TimesNewRoman"/>
          <w:sz w:val="18"/>
          <w:szCs w:val="18"/>
        </w:rPr>
        <w:t>ę</w:t>
      </w:r>
      <w:r w:rsidRPr="00C718C9">
        <w:rPr>
          <w:rFonts w:ascii="Verdana" w:hAnsi="Verdana"/>
          <w:sz w:val="18"/>
          <w:szCs w:val="18"/>
        </w:rPr>
        <w:t xml:space="preserve">pnych z nałożeniem minimum dwukrotnej warstwy polimeru – dwa razy do roku </w:t>
      </w:r>
      <w:r w:rsidRPr="00C718C9">
        <w:rPr>
          <w:rFonts w:ascii="Verdana" w:hAnsi="Verdana" w:cstheme="minorHAnsi"/>
          <w:sz w:val="18"/>
          <w:szCs w:val="18"/>
        </w:rPr>
        <w:t>(co sześć miesięcy)</w:t>
      </w:r>
      <w:r w:rsidRPr="00C718C9">
        <w:rPr>
          <w:rFonts w:ascii="Verdana" w:hAnsi="Verdana"/>
          <w:sz w:val="18"/>
          <w:szCs w:val="18"/>
        </w:rPr>
        <w:t>,</w:t>
      </w:r>
    </w:p>
    <w:p w14:paraId="2EA88AD6" w14:textId="7C9A64C5" w:rsidR="008079C4" w:rsidRPr="00C718C9" w:rsidRDefault="00223E0E" w:rsidP="00F26DD4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przesadzanie kwiatów</w:t>
      </w:r>
      <w:r w:rsidR="00F26DD4" w:rsidRPr="00C718C9">
        <w:rPr>
          <w:rFonts w:ascii="Verdana" w:hAnsi="Verdana" w:cstheme="minorHAnsi"/>
          <w:sz w:val="18"/>
          <w:szCs w:val="18"/>
        </w:rPr>
        <w:t xml:space="preserve"> </w:t>
      </w:r>
      <w:r w:rsidR="00D075DA" w:rsidRPr="00C718C9">
        <w:rPr>
          <w:rFonts w:ascii="Verdana" w:hAnsi="Verdana" w:cstheme="minorHAnsi"/>
          <w:sz w:val="18"/>
          <w:szCs w:val="18"/>
        </w:rPr>
        <w:t xml:space="preserve">w częściach ogólnodostępnych </w:t>
      </w:r>
      <w:r w:rsidRPr="00C718C9">
        <w:rPr>
          <w:rFonts w:ascii="Verdana" w:hAnsi="Verdana" w:cstheme="minorHAnsi"/>
          <w:sz w:val="18"/>
          <w:szCs w:val="18"/>
        </w:rPr>
        <w:t>–</w:t>
      </w:r>
      <w:r w:rsidR="00F26DD4" w:rsidRPr="00C718C9">
        <w:rPr>
          <w:rFonts w:ascii="Verdana" w:hAnsi="Verdana" w:cstheme="minorHAnsi"/>
          <w:sz w:val="18"/>
          <w:szCs w:val="18"/>
        </w:rPr>
        <w:t xml:space="preserve"> wg potrzeb, na zlecenie Zamawiającego (dwa razy w ciągu roku)</w:t>
      </w:r>
      <w:r w:rsidR="00F968C3" w:rsidRPr="00C718C9">
        <w:rPr>
          <w:rFonts w:ascii="Verdana" w:hAnsi="Verdana" w:cstheme="minorHAnsi"/>
          <w:sz w:val="18"/>
          <w:szCs w:val="18"/>
        </w:rPr>
        <w:t>.</w:t>
      </w:r>
      <w:r w:rsidR="00F26DD4" w:rsidRPr="00C718C9">
        <w:rPr>
          <w:rFonts w:ascii="Verdana" w:hAnsi="Verdana" w:cstheme="minorHAnsi"/>
          <w:sz w:val="18"/>
          <w:szCs w:val="18"/>
        </w:rPr>
        <w:t xml:space="preserve"> </w:t>
      </w:r>
      <w:r w:rsidR="00371DDA" w:rsidRPr="00C718C9">
        <w:rPr>
          <w:rFonts w:ascii="Verdana" w:hAnsi="Verdana" w:cstheme="minorHAnsi"/>
          <w:sz w:val="18"/>
          <w:szCs w:val="18"/>
        </w:rPr>
        <w:t>Zamawiający dostarczy Wykonawcy donice</w:t>
      </w:r>
      <w:r w:rsidR="00D527D8" w:rsidRPr="00C718C9">
        <w:rPr>
          <w:rFonts w:ascii="Verdana" w:hAnsi="Verdana" w:cstheme="minorHAnsi"/>
          <w:sz w:val="18"/>
          <w:szCs w:val="18"/>
        </w:rPr>
        <w:t xml:space="preserve"> i</w:t>
      </w:r>
      <w:r w:rsidR="003942D8" w:rsidRPr="00C718C9">
        <w:rPr>
          <w:rFonts w:ascii="Verdana" w:hAnsi="Verdana" w:cstheme="minorHAnsi"/>
          <w:sz w:val="18"/>
          <w:szCs w:val="18"/>
        </w:rPr>
        <w:t> </w:t>
      </w:r>
      <w:r w:rsidR="00D527D8" w:rsidRPr="00C718C9">
        <w:rPr>
          <w:rFonts w:ascii="Verdana" w:hAnsi="Verdana" w:cstheme="minorHAnsi"/>
          <w:sz w:val="18"/>
          <w:szCs w:val="18"/>
        </w:rPr>
        <w:t>ziemię, keramzyt</w:t>
      </w:r>
      <w:r w:rsidR="004119A1" w:rsidRPr="00C718C9">
        <w:rPr>
          <w:rFonts w:ascii="Verdana" w:hAnsi="Verdana" w:cstheme="minorHAnsi"/>
          <w:sz w:val="18"/>
          <w:szCs w:val="18"/>
        </w:rPr>
        <w:t>, potrzebn</w:t>
      </w:r>
      <w:r w:rsidR="00371DDA" w:rsidRPr="00C718C9">
        <w:rPr>
          <w:rFonts w:ascii="Verdana" w:hAnsi="Verdana" w:cstheme="minorHAnsi"/>
          <w:sz w:val="18"/>
          <w:szCs w:val="18"/>
        </w:rPr>
        <w:t>e</w:t>
      </w:r>
      <w:r w:rsidR="004119A1" w:rsidRPr="00C718C9">
        <w:rPr>
          <w:rFonts w:ascii="Verdana" w:hAnsi="Verdana" w:cstheme="minorHAnsi"/>
          <w:sz w:val="18"/>
          <w:szCs w:val="18"/>
        </w:rPr>
        <w:t xml:space="preserve"> do </w:t>
      </w:r>
      <w:r w:rsidR="00371DDA" w:rsidRPr="00C718C9">
        <w:rPr>
          <w:rFonts w:ascii="Verdana" w:hAnsi="Verdana" w:cstheme="minorHAnsi"/>
          <w:sz w:val="18"/>
          <w:szCs w:val="18"/>
        </w:rPr>
        <w:t>przesadzenia kwiatów.</w:t>
      </w:r>
    </w:p>
    <w:p w14:paraId="12E3069E" w14:textId="77777777" w:rsidR="003B0F0E" w:rsidRPr="00C718C9" w:rsidRDefault="003B0F0E" w:rsidP="003B0F0E">
      <w:pPr>
        <w:spacing w:after="0" w:line="240" w:lineRule="auto"/>
        <w:jc w:val="both"/>
        <w:rPr>
          <w:rFonts w:ascii="Verdana" w:hAnsi="Verdana" w:cstheme="minorHAnsi"/>
          <w:strike/>
          <w:sz w:val="18"/>
          <w:szCs w:val="18"/>
        </w:rPr>
      </w:pPr>
    </w:p>
    <w:p w14:paraId="2A818AD4" w14:textId="77777777" w:rsidR="003B0F0E" w:rsidRPr="00C718C9" w:rsidRDefault="003B0F0E" w:rsidP="000D2902">
      <w:pPr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Verdana" w:hAnsi="Verdana" w:cstheme="minorHAnsi"/>
          <w:b/>
          <w:sz w:val="18"/>
          <w:szCs w:val="18"/>
        </w:rPr>
      </w:pPr>
      <w:r w:rsidRPr="00C718C9">
        <w:rPr>
          <w:rFonts w:ascii="Verdana" w:hAnsi="Verdana" w:cstheme="minorHAnsi"/>
          <w:b/>
          <w:sz w:val="18"/>
          <w:szCs w:val="18"/>
        </w:rPr>
        <w:t>Zakres czynności dla pomieszczeń socjalnych</w:t>
      </w:r>
      <w:r w:rsidR="00F2516B" w:rsidRPr="00C718C9">
        <w:rPr>
          <w:rFonts w:ascii="Verdana" w:hAnsi="Verdana" w:cstheme="minorHAnsi"/>
          <w:b/>
          <w:sz w:val="18"/>
          <w:szCs w:val="18"/>
        </w:rPr>
        <w:t>/</w:t>
      </w:r>
      <w:r w:rsidRPr="00C718C9">
        <w:rPr>
          <w:rFonts w:ascii="Verdana" w:hAnsi="Verdana" w:cstheme="minorHAnsi"/>
          <w:b/>
          <w:sz w:val="18"/>
          <w:szCs w:val="18"/>
        </w:rPr>
        <w:t>kuchennych:</w:t>
      </w:r>
    </w:p>
    <w:p w14:paraId="46B7C008" w14:textId="77777777" w:rsidR="006B21B5" w:rsidRPr="00C718C9" w:rsidRDefault="006B21B5" w:rsidP="006B21B5">
      <w:pPr>
        <w:spacing w:after="0" w:line="240" w:lineRule="auto"/>
        <w:jc w:val="both"/>
        <w:rPr>
          <w:rFonts w:ascii="Verdana" w:hAnsi="Verdana" w:cstheme="minorHAnsi"/>
          <w:b/>
          <w:sz w:val="18"/>
          <w:szCs w:val="18"/>
        </w:rPr>
      </w:pPr>
    </w:p>
    <w:p w14:paraId="72DB1B06" w14:textId="1084A36E" w:rsidR="006B21B5" w:rsidRPr="00C718C9" w:rsidRDefault="00977CFD" w:rsidP="00977CFD">
      <w:pPr>
        <w:spacing w:after="0" w:line="240" w:lineRule="auto"/>
        <w:ind w:firstLine="284"/>
        <w:jc w:val="both"/>
        <w:rPr>
          <w:rFonts w:ascii="Verdana" w:hAnsi="Verdana" w:cstheme="minorHAnsi"/>
          <w:b/>
          <w:sz w:val="18"/>
          <w:szCs w:val="18"/>
          <w:u w:val="single"/>
        </w:rPr>
      </w:pPr>
      <w:r w:rsidRPr="00C718C9">
        <w:rPr>
          <w:rFonts w:ascii="Verdana" w:hAnsi="Verdana" w:cstheme="minorHAnsi"/>
          <w:b/>
          <w:sz w:val="18"/>
          <w:szCs w:val="18"/>
          <w:u w:val="single"/>
        </w:rPr>
        <w:t>S</w:t>
      </w:r>
      <w:r w:rsidR="006B21B5" w:rsidRPr="00C718C9">
        <w:rPr>
          <w:rFonts w:ascii="Verdana" w:hAnsi="Verdana" w:cstheme="minorHAnsi"/>
          <w:b/>
          <w:sz w:val="18"/>
          <w:szCs w:val="18"/>
          <w:u w:val="single"/>
        </w:rPr>
        <w:t>przątanie codzienne od poniedziałku do piątku:</w:t>
      </w:r>
    </w:p>
    <w:p w14:paraId="5AA8A5A5" w14:textId="341CC6B2" w:rsidR="006B21B5" w:rsidRPr="00C718C9" w:rsidRDefault="006B21B5" w:rsidP="000D2902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zamiatanie, zmywanie i wycieranie powierzchni podłogowej stosownie do jej rodzaju z</w:t>
      </w:r>
      <w:r w:rsidR="003942D8" w:rsidRPr="00C718C9">
        <w:rPr>
          <w:rFonts w:ascii="Verdana" w:hAnsi="Verdana" w:cstheme="minorHAnsi"/>
          <w:sz w:val="18"/>
          <w:szCs w:val="18"/>
        </w:rPr>
        <w:t> </w:t>
      </w:r>
      <w:r w:rsidRPr="00C718C9">
        <w:rPr>
          <w:rFonts w:ascii="Verdana" w:hAnsi="Verdana" w:cstheme="minorHAnsi"/>
          <w:sz w:val="18"/>
          <w:szCs w:val="18"/>
        </w:rPr>
        <w:t>użyciem środków chemicznych i zapachowych,</w:t>
      </w:r>
    </w:p>
    <w:p w14:paraId="12E79D83" w14:textId="77777777" w:rsidR="00C9515D" w:rsidRPr="00C718C9" w:rsidRDefault="00C9515D" w:rsidP="00450BAE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/>
          <w:sz w:val="18"/>
          <w:szCs w:val="18"/>
        </w:rPr>
        <w:t>doczyszczanie powierzchni podłogowych stosownie do jej rodzaju maszynami sprz</w:t>
      </w:r>
      <w:r w:rsidRPr="00C718C9">
        <w:rPr>
          <w:rFonts w:ascii="Verdana" w:eastAsia="TimesNewRoman" w:hAnsi="Verdana" w:cs="TimesNewRoman"/>
          <w:sz w:val="18"/>
          <w:szCs w:val="18"/>
        </w:rPr>
        <w:t>ą</w:t>
      </w:r>
      <w:r w:rsidRPr="00C718C9">
        <w:rPr>
          <w:rFonts w:ascii="Verdana" w:hAnsi="Verdana"/>
          <w:sz w:val="18"/>
          <w:szCs w:val="18"/>
        </w:rPr>
        <w:t>taj</w:t>
      </w:r>
      <w:r w:rsidRPr="00C718C9">
        <w:rPr>
          <w:rFonts w:ascii="Verdana" w:eastAsia="TimesNewRoman" w:hAnsi="Verdana" w:cs="TimesNewRoman"/>
          <w:sz w:val="18"/>
          <w:szCs w:val="18"/>
        </w:rPr>
        <w:t>ą</w:t>
      </w:r>
      <w:r w:rsidRPr="00C718C9">
        <w:rPr>
          <w:rFonts w:ascii="Verdana" w:hAnsi="Verdana"/>
          <w:sz w:val="18"/>
          <w:szCs w:val="18"/>
        </w:rPr>
        <w:t>cymi</w:t>
      </w:r>
      <w:r w:rsidR="00905F91" w:rsidRPr="00C718C9">
        <w:rPr>
          <w:rFonts w:ascii="Verdana" w:hAnsi="Verdana"/>
          <w:sz w:val="18"/>
          <w:szCs w:val="18"/>
        </w:rPr>
        <w:t>,</w:t>
      </w:r>
    </w:p>
    <w:p w14:paraId="5A9253A6" w14:textId="77777777" w:rsidR="006B21B5" w:rsidRPr="00C718C9" w:rsidRDefault="006B21B5" w:rsidP="00450BAE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opróżnianie pojemników na śmieci i wynoszenie odpadów do</w:t>
      </w:r>
      <w:r w:rsidR="00450BAE" w:rsidRPr="00C718C9">
        <w:rPr>
          <w:rFonts w:ascii="Verdana" w:hAnsi="Verdana" w:cstheme="minorHAnsi"/>
          <w:sz w:val="18"/>
          <w:szCs w:val="18"/>
        </w:rPr>
        <w:t xml:space="preserve"> miejsc wyznaczonych, zgodnie z </w:t>
      </w:r>
      <w:r w:rsidRPr="00C718C9">
        <w:rPr>
          <w:rFonts w:ascii="Verdana" w:hAnsi="Verdana" w:cstheme="minorHAnsi"/>
          <w:sz w:val="18"/>
          <w:szCs w:val="18"/>
        </w:rPr>
        <w:t xml:space="preserve">zasadami segregacji przyjętymi u Zamawiającego oraz wymiana worków na śmieci, </w:t>
      </w:r>
    </w:p>
    <w:p w14:paraId="3A9FF5D3" w14:textId="07B384DC" w:rsidR="00143687" w:rsidRPr="00C718C9" w:rsidRDefault="00461F08" w:rsidP="00450BAE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mycie i czyszczenie:</w:t>
      </w:r>
      <w:r w:rsidR="00193C81" w:rsidRPr="00C718C9">
        <w:rPr>
          <w:rFonts w:ascii="Verdana" w:hAnsi="Verdana" w:cstheme="minorHAnsi"/>
          <w:sz w:val="18"/>
          <w:szCs w:val="18"/>
        </w:rPr>
        <w:t xml:space="preserve"> zlewozmywaka,</w:t>
      </w:r>
      <w:r w:rsidRPr="00C718C9">
        <w:rPr>
          <w:rFonts w:ascii="Verdana" w:hAnsi="Verdana" w:cstheme="minorHAnsi"/>
          <w:sz w:val="18"/>
          <w:szCs w:val="18"/>
        </w:rPr>
        <w:t xml:space="preserve"> </w:t>
      </w:r>
      <w:r w:rsidR="00193C81" w:rsidRPr="00C718C9">
        <w:rPr>
          <w:rFonts w:ascii="Verdana" w:hAnsi="Verdana" w:cstheme="minorHAnsi"/>
          <w:sz w:val="18"/>
          <w:szCs w:val="18"/>
        </w:rPr>
        <w:t>lodówki</w:t>
      </w:r>
      <w:r w:rsidR="00DA5570" w:rsidRPr="00C718C9">
        <w:rPr>
          <w:rFonts w:ascii="Verdana" w:hAnsi="Verdana" w:cstheme="minorHAnsi"/>
          <w:sz w:val="18"/>
          <w:szCs w:val="18"/>
        </w:rPr>
        <w:t xml:space="preserve"> i</w:t>
      </w:r>
      <w:r w:rsidRPr="00C718C9">
        <w:rPr>
          <w:rFonts w:ascii="Verdana" w:hAnsi="Verdana" w:cstheme="minorHAnsi"/>
          <w:sz w:val="18"/>
          <w:szCs w:val="18"/>
        </w:rPr>
        <w:t xml:space="preserve"> kuchen</w:t>
      </w:r>
      <w:r w:rsidR="00193C81" w:rsidRPr="00C718C9">
        <w:rPr>
          <w:rFonts w:ascii="Verdana" w:hAnsi="Verdana" w:cstheme="minorHAnsi"/>
          <w:sz w:val="18"/>
          <w:szCs w:val="18"/>
        </w:rPr>
        <w:t>ki mikrofalowej</w:t>
      </w:r>
      <w:r w:rsidR="00670364" w:rsidRPr="00C718C9">
        <w:rPr>
          <w:rFonts w:ascii="Verdana" w:hAnsi="Verdana" w:cstheme="minorHAnsi"/>
          <w:sz w:val="18"/>
          <w:szCs w:val="18"/>
        </w:rPr>
        <w:t xml:space="preserve"> wewnątrz</w:t>
      </w:r>
      <w:r w:rsidRPr="00C718C9">
        <w:rPr>
          <w:rFonts w:ascii="Verdana" w:hAnsi="Verdana" w:cstheme="minorHAnsi"/>
          <w:sz w:val="18"/>
          <w:szCs w:val="18"/>
        </w:rPr>
        <w:t>,</w:t>
      </w:r>
    </w:p>
    <w:p w14:paraId="25A6766C" w14:textId="759A480D" w:rsidR="001C3E81" w:rsidRPr="00C718C9" w:rsidRDefault="001C3E81" w:rsidP="00C718C9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 xml:space="preserve">usuwanie miejscowych zabrudzeń z: </w:t>
      </w:r>
      <w:r w:rsidRPr="00C718C9">
        <w:rPr>
          <w:rFonts w:ascii="Verdana" w:hAnsi="Verdana"/>
          <w:sz w:val="18"/>
          <w:szCs w:val="18"/>
        </w:rPr>
        <w:t>czajnika</w:t>
      </w:r>
      <w:r w:rsidRPr="00C718C9">
        <w:rPr>
          <w:rFonts w:ascii="Verdana" w:hAnsi="Verdana" w:cstheme="minorHAnsi"/>
          <w:sz w:val="18"/>
          <w:szCs w:val="18"/>
        </w:rPr>
        <w:t>, ekspresu</w:t>
      </w:r>
      <w:r w:rsidR="00670364" w:rsidRPr="00C718C9">
        <w:rPr>
          <w:rFonts w:ascii="Verdana" w:hAnsi="Verdana" w:cstheme="minorHAnsi"/>
          <w:sz w:val="18"/>
          <w:szCs w:val="18"/>
        </w:rPr>
        <w:t xml:space="preserve"> </w:t>
      </w:r>
      <w:r w:rsidR="00C056CB" w:rsidRPr="00C718C9">
        <w:rPr>
          <w:rFonts w:ascii="Verdana" w:hAnsi="Verdana" w:cstheme="minorHAnsi"/>
          <w:sz w:val="18"/>
          <w:szCs w:val="18"/>
        </w:rPr>
        <w:t>(c</w:t>
      </w:r>
      <w:r w:rsidR="00670364" w:rsidRPr="00C718C9">
        <w:t xml:space="preserve">zyszczenie rurki do mleka, otworzenie </w:t>
      </w:r>
      <w:r w:rsidR="00C056CB" w:rsidRPr="00C718C9">
        <w:t>urządzenia</w:t>
      </w:r>
      <w:r w:rsidR="00670364" w:rsidRPr="00C718C9">
        <w:t xml:space="preserve"> i umycie </w:t>
      </w:r>
      <w:r w:rsidR="00C056CB" w:rsidRPr="00C718C9">
        <w:t xml:space="preserve">w środków </w:t>
      </w:r>
      <w:r w:rsidR="00670364" w:rsidRPr="00C718C9">
        <w:t xml:space="preserve">z fusów, </w:t>
      </w:r>
      <w:r w:rsidR="00C056CB" w:rsidRPr="00C718C9">
        <w:t xml:space="preserve">opróżnianie </w:t>
      </w:r>
      <w:r w:rsidR="00670364" w:rsidRPr="00C718C9">
        <w:t>pojemnik</w:t>
      </w:r>
      <w:r w:rsidR="00C056CB" w:rsidRPr="00C718C9">
        <w:t>a</w:t>
      </w:r>
      <w:r w:rsidR="00670364" w:rsidRPr="00C718C9">
        <w:t xml:space="preserve"> na fusy</w:t>
      </w:r>
      <w:r w:rsidR="00C056CB" w:rsidRPr="00C718C9">
        <w:t>)</w:t>
      </w:r>
      <w:r w:rsidRPr="00C718C9">
        <w:rPr>
          <w:rFonts w:ascii="Verdana" w:hAnsi="Verdana" w:cstheme="minorHAnsi"/>
          <w:sz w:val="18"/>
          <w:szCs w:val="18"/>
        </w:rPr>
        <w:t>,</w:t>
      </w:r>
    </w:p>
    <w:p w14:paraId="7E19CDBF" w14:textId="36E6C6B2" w:rsidR="00193C81" w:rsidRPr="00C718C9" w:rsidRDefault="00193C81" w:rsidP="00450BAE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 xml:space="preserve">dezynfekcja: </w:t>
      </w:r>
      <w:r w:rsidR="00670364" w:rsidRPr="00C718C9">
        <w:rPr>
          <w:rFonts w:ascii="Verdana" w:hAnsi="Verdana" w:cstheme="minorHAnsi"/>
          <w:sz w:val="18"/>
          <w:szCs w:val="18"/>
        </w:rPr>
        <w:t xml:space="preserve">odpływów, </w:t>
      </w:r>
      <w:r w:rsidRPr="00C718C9">
        <w:rPr>
          <w:rFonts w:ascii="Verdana" w:hAnsi="Verdana" w:cstheme="minorHAnsi"/>
          <w:sz w:val="18"/>
          <w:szCs w:val="18"/>
        </w:rPr>
        <w:t>zmywarki, zlewozmywaka, kuchenki mik</w:t>
      </w:r>
      <w:r w:rsidR="001C3E81" w:rsidRPr="00C718C9">
        <w:rPr>
          <w:rFonts w:ascii="Verdana" w:hAnsi="Verdana" w:cstheme="minorHAnsi"/>
          <w:sz w:val="18"/>
          <w:szCs w:val="18"/>
        </w:rPr>
        <w:t>rofalowej środkiem odkażającym</w:t>
      </w:r>
      <w:r w:rsidR="00670364" w:rsidRPr="00C718C9">
        <w:rPr>
          <w:rFonts w:ascii="Verdana" w:hAnsi="Verdana" w:cstheme="minorHAnsi"/>
          <w:sz w:val="18"/>
          <w:szCs w:val="18"/>
        </w:rPr>
        <w:t xml:space="preserve"> - raz na miesiąc</w:t>
      </w:r>
    </w:p>
    <w:p w14:paraId="3EF70149" w14:textId="77777777" w:rsidR="004A1625" w:rsidRPr="00C718C9" w:rsidRDefault="004A1625" w:rsidP="00450BAE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 xml:space="preserve">wkładanie naczyń do zmywarki, a następnie ich wykładanie do wskazanych </w:t>
      </w:r>
      <w:r w:rsidR="00DD45ED" w:rsidRPr="00C718C9">
        <w:rPr>
          <w:rFonts w:ascii="Verdana" w:hAnsi="Verdana" w:cstheme="minorHAnsi"/>
          <w:sz w:val="18"/>
          <w:szCs w:val="18"/>
        </w:rPr>
        <w:t>szafek/</w:t>
      </w:r>
      <w:r w:rsidRPr="00C718C9">
        <w:rPr>
          <w:rFonts w:ascii="Verdana" w:hAnsi="Verdana" w:cstheme="minorHAnsi"/>
          <w:sz w:val="18"/>
          <w:szCs w:val="18"/>
        </w:rPr>
        <w:t>półek,</w:t>
      </w:r>
    </w:p>
    <w:p w14:paraId="24F932C0" w14:textId="35726D60" w:rsidR="00472F57" w:rsidRPr="00C718C9" w:rsidRDefault="00193C81" w:rsidP="00450BA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C718C9">
        <w:rPr>
          <w:rFonts w:ascii="Verdana" w:hAnsi="Verdana"/>
          <w:sz w:val="18"/>
          <w:szCs w:val="18"/>
        </w:rPr>
        <w:t>u</w:t>
      </w:r>
      <w:r w:rsidR="00472F57" w:rsidRPr="00C718C9">
        <w:rPr>
          <w:rFonts w:ascii="Verdana" w:hAnsi="Verdana"/>
          <w:sz w:val="18"/>
          <w:szCs w:val="18"/>
        </w:rPr>
        <w:t>trzymanie w czysto</w:t>
      </w:r>
      <w:r w:rsidR="00472F57" w:rsidRPr="00C718C9">
        <w:rPr>
          <w:rFonts w:ascii="Verdana" w:eastAsia="TimesNewRoman" w:hAnsi="Verdana" w:cs="TimesNewRoman"/>
          <w:sz w:val="18"/>
          <w:szCs w:val="18"/>
        </w:rPr>
        <w:t>ś</w:t>
      </w:r>
      <w:r w:rsidR="00472F57" w:rsidRPr="00C718C9">
        <w:rPr>
          <w:rFonts w:ascii="Verdana" w:hAnsi="Verdana"/>
          <w:sz w:val="18"/>
          <w:szCs w:val="18"/>
        </w:rPr>
        <w:t>ci wyposa</w:t>
      </w:r>
      <w:r w:rsidR="00472F57" w:rsidRPr="00C718C9">
        <w:rPr>
          <w:rFonts w:ascii="Verdana" w:eastAsia="TimesNewRoman" w:hAnsi="Verdana" w:cs="TimesNewRoman"/>
          <w:sz w:val="18"/>
          <w:szCs w:val="18"/>
        </w:rPr>
        <w:t>ż</w:t>
      </w:r>
      <w:r w:rsidR="00472F57" w:rsidRPr="00C718C9">
        <w:rPr>
          <w:rFonts w:ascii="Verdana" w:hAnsi="Verdana"/>
          <w:sz w:val="18"/>
          <w:szCs w:val="18"/>
        </w:rPr>
        <w:t>enia</w:t>
      </w:r>
      <w:r w:rsidR="00D83990" w:rsidRPr="00C718C9">
        <w:rPr>
          <w:rFonts w:ascii="Verdana" w:hAnsi="Verdana"/>
          <w:sz w:val="18"/>
          <w:szCs w:val="18"/>
        </w:rPr>
        <w:t>,</w:t>
      </w:r>
      <w:r w:rsidR="00472F57" w:rsidRPr="00C718C9">
        <w:rPr>
          <w:rFonts w:ascii="Verdana" w:hAnsi="Verdana"/>
          <w:sz w:val="18"/>
          <w:szCs w:val="18"/>
        </w:rPr>
        <w:t xml:space="preserve"> w tym mebli i innych sprz</w:t>
      </w:r>
      <w:r w:rsidR="00472F57" w:rsidRPr="00C718C9">
        <w:rPr>
          <w:rFonts w:ascii="Verdana" w:eastAsia="TimesNewRoman" w:hAnsi="Verdana" w:cs="TimesNewRoman"/>
          <w:sz w:val="18"/>
          <w:szCs w:val="18"/>
        </w:rPr>
        <w:t>ę</w:t>
      </w:r>
      <w:r w:rsidR="00472F57" w:rsidRPr="00C718C9">
        <w:rPr>
          <w:rFonts w:ascii="Verdana" w:hAnsi="Verdana"/>
          <w:sz w:val="18"/>
          <w:szCs w:val="18"/>
        </w:rPr>
        <w:t>tów</w:t>
      </w:r>
      <w:r w:rsidR="00C9515D" w:rsidRPr="00C718C9">
        <w:rPr>
          <w:rFonts w:ascii="Verdana" w:hAnsi="Verdana"/>
          <w:sz w:val="18"/>
          <w:szCs w:val="18"/>
        </w:rPr>
        <w:t>,</w:t>
      </w:r>
      <w:r w:rsidRPr="00C718C9">
        <w:rPr>
          <w:rFonts w:ascii="Verdana" w:hAnsi="Verdana"/>
          <w:sz w:val="18"/>
          <w:szCs w:val="18"/>
        </w:rPr>
        <w:t xml:space="preserve"> </w:t>
      </w:r>
    </w:p>
    <w:p w14:paraId="071CB271" w14:textId="77777777" w:rsidR="00472F57" w:rsidRPr="00C718C9" w:rsidRDefault="006B21B5" w:rsidP="00450BAE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/>
          <w:sz w:val="18"/>
          <w:szCs w:val="18"/>
        </w:rPr>
        <w:t>u</w:t>
      </w:r>
      <w:r w:rsidR="00472F57" w:rsidRPr="00C718C9">
        <w:rPr>
          <w:rFonts w:ascii="Verdana" w:hAnsi="Verdana"/>
          <w:sz w:val="18"/>
          <w:szCs w:val="18"/>
        </w:rPr>
        <w:t>suwanie miejscowych zanieczyszcze</w:t>
      </w:r>
      <w:r w:rsidR="00472F57" w:rsidRPr="00C718C9">
        <w:rPr>
          <w:rFonts w:ascii="Verdana" w:eastAsia="TimesNewRoman" w:hAnsi="Verdana" w:cs="TimesNewRoman"/>
          <w:sz w:val="18"/>
          <w:szCs w:val="18"/>
        </w:rPr>
        <w:t xml:space="preserve">ń </w:t>
      </w:r>
      <w:r w:rsidR="00472F57" w:rsidRPr="00C718C9">
        <w:rPr>
          <w:rFonts w:ascii="Verdana" w:hAnsi="Verdana"/>
          <w:sz w:val="18"/>
          <w:szCs w:val="18"/>
        </w:rPr>
        <w:t>z powierzchni nieoszklonych oraz framug</w:t>
      </w:r>
      <w:r w:rsidR="001C3E81" w:rsidRPr="00C718C9">
        <w:rPr>
          <w:rFonts w:ascii="Verdana" w:hAnsi="Verdana"/>
          <w:sz w:val="18"/>
          <w:szCs w:val="18"/>
        </w:rPr>
        <w:t>,</w:t>
      </w:r>
    </w:p>
    <w:p w14:paraId="72F63F7C" w14:textId="77777777" w:rsidR="00472F57" w:rsidRPr="00C718C9" w:rsidRDefault="006B21B5" w:rsidP="00450BAE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/>
          <w:sz w:val="18"/>
          <w:szCs w:val="18"/>
        </w:rPr>
        <w:t>u</w:t>
      </w:r>
      <w:r w:rsidR="00472F57" w:rsidRPr="00C718C9">
        <w:rPr>
          <w:rFonts w:ascii="Verdana" w:hAnsi="Verdana"/>
          <w:sz w:val="18"/>
          <w:szCs w:val="18"/>
        </w:rPr>
        <w:t>trzymanie w czysto</w:t>
      </w:r>
      <w:r w:rsidR="00472F57" w:rsidRPr="00C718C9">
        <w:rPr>
          <w:rFonts w:ascii="Verdana" w:eastAsia="TimesNewRoman" w:hAnsi="Verdana" w:cs="TimesNewRoman"/>
          <w:sz w:val="18"/>
          <w:szCs w:val="18"/>
        </w:rPr>
        <w:t>ś</w:t>
      </w:r>
      <w:r w:rsidR="00472F57" w:rsidRPr="00C718C9">
        <w:rPr>
          <w:rFonts w:ascii="Verdana" w:hAnsi="Verdana"/>
          <w:sz w:val="18"/>
          <w:szCs w:val="18"/>
        </w:rPr>
        <w:t>ci zlewów, umywalek, luster, armatury i innych elementów wyposa</w:t>
      </w:r>
      <w:r w:rsidR="00472F57" w:rsidRPr="00C718C9">
        <w:rPr>
          <w:rFonts w:ascii="Verdana" w:eastAsia="TimesNewRoman" w:hAnsi="Verdana" w:cs="TimesNewRoman"/>
          <w:sz w:val="18"/>
          <w:szCs w:val="18"/>
        </w:rPr>
        <w:t>ż</w:t>
      </w:r>
      <w:r w:rsidR="00472F57" w:rsidRPr="00C718C9">
        <w:rPr>
          <w:rFonts w:ascii="Verdana" w:hAnsi="Verdana"/>
          <w:sz w:val="18"/>
          <w:szCs w:val="18"/>
        </w:rPr>
        <w:t>enia</w:t>
      </w:r>
      <w:r w:rsidR="001C3E81" w:rsidRPr="00C718C9">
        <w:rPr>
          <w:rFonts w:ascii="Verdana" w:hAnsi="Verdana"/>
          <w:sz w:val="18"/>
          <w:szCs w:val="18"/>
        </w:rPr>
        <w:t>,</w:t>
      </w:r>
    </w:p>
    <w:p w14:paraId="6BEE7F37" w14:textId="77777777" w:rsidR="00472F57" w:rsidRPr="00C718C9" w:rsidRDefault="00472F57" w:rsidP="00450BAE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/>
          <w:sz w:val="18"/>
          <w:szCs w:val="18"/>
        </w:rPr>
        <w:t xml:space="preserve">mycie zmywalnych powierzchni </w:t>
      </w:r>
      <w:r w:rsidRPr="00C718C9">
        <w:rPr>
          <w:rFonts w:ascii="Verdana" w:eastAsia="TimesNewRoman" w:hAnsi="Verdana" w:cs="TimesNewRoman"/>
          <w:sz w:val="18"/>
          <w:szCs w:val="18"/>
        </w:rPr>
        <w:t>ś</w:t>
      </w:r>
      <w:r w:rsidRPr="00C718C9">
        <w:rPr>
          <w:rFonts w:ascii="Verdana" w:hAnsi="Verdana"/>
          <w:sz w:val="18"/>
          <w:szCs w:val="18"/>
        </w:rPr>
        <w:t>ciennych</w:t>
      </w:r>
      <w:r w:rsidR="006B21B5" w:rsidRPr="00C718C9">
        <w:rPr>
          <w:rFonts w:ascii="Verdana" w:hAnsi="Verdana"/>
          <w:sz w:val="18"/>
          <w:szCs w:val="18"/>
        </w:rPr>
        <w:t xml:space="preserve"> </w:t>
      </w:r>
      <w:r w:rsidR="006B21B5" w:rsidRPr="00C718C9">
        <w:rPr>
          <w:rFonts w:ascii="Verdana" w:hAnsi="Verdana" w:cstheme="minorHAnsi"/>
          <w:sz w:val="18"/>
          <w:szCs w:val="18"/>
        </w:rPr>
        <w:t xml:space="preserve">stosownie do jej rodzaju </w:t>
      </w:r>
      <w:r w:rsidR="00450BAE" w:rsidRPr="00C718C9">
        <w:rPr>
          <w:rFonts w:ascii="Verdana" w:hAnsi="Verdana" w:cstheme="minorHAnsi"/>
          <w:sz w:val="18"/>
          <w:szCs w:val="18"/>
        </w:rPr>
        <w:t>z użyciem środków chemicznych i </w:t>
      </w:r>
      <w:r w:rsidR="006B21B5" w:rsidRPr="00C718C9">
        <w:rPr>
          <w:rFonts w:ascii="Verdana" w:hAnsi="Verdana" w:cstheme="minorHAnsi"/>
          <w:sz w:val="18"/>
          <w:szCs w:val="18"/>
        </w:rPr>
        <w:t>zapachowych,</w:t>
      </w:r>
    </w:p>
    <w:p w14:paraId="379354E5" w14:textId="4E616392" w:rsidR="00472F57" w:rsidRPr="00C718C9" w:rsidRDefault="006B21B5" w:rsidP="00450BAE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/>
          <w:sz w:val="18"/>
          <w:szCs w:val="18"/>
        </w:rPr>
        <w:t>u</w:t>
      </w:r>
      <w:r w:rsidR="00472F57" w:rsidRPr="00C718C9">
        <w:rPr>
          <w:rFonts w:ascii="Verdana" w:hAnsi="Verdana"/>
          <w:sz w:val="18"/>
          <w:szCs w:val="18"/>
        </w:rPr>
        <w:t>zupełnianie wody pitnej (dystrybutor</w:t>
      </w:r>
      <w:r w:rsidR="006B5438" w:rsidRPr="00C718C9">
        <w:rPr>
          <w:rFonts w:ascii="Verdana" w:hAnsi="Verdana"/>
          <w:sz w:val="18"/>
          <w:szCs w:val="18"/>
        </w:rPr>
        <w:t xml:space="preserve"> </w:t>
      </w:r>
      <w:r w:rsidR="00472F57" w:rsidRPr="00C718C9">
        <w:rPr>
          <w:rFonts w:ascii="Verdana" w:hAnsi="Verdana"/>
          <w:sz w:val="18"/>
          <w:szCs w:val="18"/>
        </w:rPr>
        <w:t>-</w:t>
      </w:r>
      <w:r w:rsidR="006B5438" w:rsidRPr="00C718C9">
        <w:rPr>
          <w:rFonts w:ascii="Verdana" w:hAnsi="Verdana"/>
          <w:sz w:val="18"/>
          <w:szCs w:val="18"/>
        </w:rPr>
        <w:t xml:space="preserve"> </w:t>
      </w:r>
      <w:r w:rsidR="00472F57" w:rsidRPr="00C718C9">
        <w:rPr>
          <w:rFonts w:ascii="Verdana" w:hAnsi="Verdana"/>
          <w:sz w:val="18"/>
          <w:szCs w:val="18"/>
        </w:rPr>
        <w:t>butle 19L)</w:t>
      </w:r>
      <w:r w:rsidR="00450BAE" w:rsidRPr="00C718C9">
        <w:rPr>
          <w:rFonts w:ascii="Verdana" w:hAnsi="Verdana"/>
          <w:sz w:val="18"/>
          <w:szCs w:val="18"/>
        </w:rPr>
        <w:t xml:space="preserve"> na piętrach </w:t>
      </w:r>
      <w:r w:rsidR="00670364" w:rsidRPr="00C718C9">
        <w:rPr>
          <w:rFonts w:ascii="Verdana" w:hAnsi="Verdana"/>
          <w:sz w:val="18"/>
          <w:szCs w:val="18"/>
        </w:rPr>
        <w:t>(parter</w:t>
      </w:r>
      <w:r w:rsidR="00C056CB" w:rsidRPr="00C718C9">
        <w:rPr>
          <w:rFonts w:ascii="Verdana" w:hAnsi="Verdana"/>
          <w:sz w:val="18"/>
          <w:szCs w:val="18"/>
        </w:rPr>
        <w:t xml:space="preserve"> -</w:t>
      </w:r>
      <w:r w:rsidR="00670364" w:rsidRPr="00C718C9">
        <w:rPr>
          <w:rFonts w:ascii="Verdana" w:hAnsi="Verdana"/>
          <w:sz w:val="18"/>
          <w:szCs w:val="18"/>
        </w:rPr>
        <w:t xml:space="preserve"> </w:t>
      </w:r>
      <w:r w:rsidR="00450BAE" w:rsidRPr="00C718C9">
        <w:rPr>
          <w:rFonts w:ascii="Verdana" w:hAnsi="Verdana"/>
          <w:sz w:val="18"/>
          <w:szCs w:val="18"/>
        </w:rPr>
        <w:t>V piętro),</w:t>
      </w:r>
    </w:p>
    <w:p w14:paraId="2A2CAF08" w14:textId="0935A7C4" w:rsidR="00266416" w:rsidRPr="00C718C9" w:rsidRDefault="00266416" w:rsidP="00450BAE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 xml:space="preserve">uzupełnianie art. </w:t>
      </w:r>
      <w:r w:rsidR="00CC25E7" w:rsidRPr="00C718C9">
        <w:rPr>
          <w:rFonts w:ascii="Verdana" w:hAnsi="Verdana" w:cstheme="minorHAnsi"/>
          <w:sz w:val="18"/>
          <w:szCs w:val="18"/>
        </w:rPr>
        <w:t>s</w:t>
      </w:r>
      <w:r w:rsidR="00450BAE" w:rsidRPr="00C718C9">
        <w:rPr>
          <w:rFonts w:ascii="Verdana" w:hAnsi="Verdana" w:cstheme="minorHAnsi"/>
          <w:sz w:val="18"/>
          <w:szCs w:val="18"/>
        </w:rPr>
        <w:t>pożywczych w kuchn</w:t>
      </w:r>
      <w:r w:rsidR="00670364" w:rsidRPr="00C718C9">
        <w:rPr>
          <w:rFonts w:ascii="Verdana" w:hAnsi="Verdana" w:cstheme="minorHAnsi"/>
          <w:sz w:val="18"/>
          <w:szCs w:val="18"/>
        </w:rPr>
        <w:t>iac</w:t>
      </w:r>
      <w:r w:rsidR="00C056CB" w:rsidRPr="00C718C9">
        <w:rPr>
          <w:rFonts w:ascii="Verdana" w:hAnsi="Verdana" w:cstheme="minorHAnsi"/>
          <w:sz w:val="18"/>
          <w:szCs w:val="18"/>
        </w:rPr>
        <w:t>h,</w:t>
      </w:r>
      <w:r w:rsidR="00670364" w:rsidRPr="00C718C9">
        <w:rPr>
          <w:rFonts w:ascii="Verdana" w:hAnsi="Verdana" w:cstheme="minorHAnsi"/>
          <w:sz w:val="18"/>
          <w:szCs w:val="18"/>
        </w:rPr>
        <w:t xml:space="preserve"> pobieranych z magazynu Zamawiającego</w:t>
      </w:r>
      <w:r w:rsidR="003942D8" w:rsidRPr="00C718C9">
        <w:rPr>
          <w:rFonts w:ascii="Verdana" w:hAnsi="Verdana" w:cstheme="minorHAnsi"/>
          <w:sz w:val="18"/>
          <w:szCs w:val="18"/>
        </w:rPr>
        <w:t xml:space="preserve"> </w:t>
      </w:r>
      <w:r w:rsidR="00450BAE" w:rsidRPr="00C718C9">
        <w:rPr>
          <w:rFonts w:ascii="Verdana" w:hAnsi="Verdana" w:cstheme="minorHAnsi"/>
          <w:sz w:val="18"/>
          <w:szCs w:val="18"/>
        </w:rPr>
        <w:t>(</w:t>
      </w:r>
      <w:r w:rsidRPr="00C718C9">
        <w:rPr>
          <w:rFonts w:ascii="Verdana" w:hAnsi="Verdana" w:cstheme="minorHAnsi"/>
          <w:sz w:val="18"/>
          <w:szCs w:val="18"/>
        </w:rPr>
        <w:t xml:space="preserve">kawa, </w:t>
      </w:r>
      <w:r w:rsidR="00905F91" w:rsidRPr="00C718C9">
        <w:rPr>
          <w:rFonts w:ascii="Verdana" w:hAnsi="Verdana" w:cstheme="minorHAnsi"/>
          <w:sz w:val="18"/>
          <w:szCs w:val="18"/>
        </w:rPr>
        <w:t xml:space="preserve">herbata, </w:t>
      </w:r>
      <w:r w:rsidRPr="00C718C9">
        <w:rPr>
          <w:rFonts w:ascii="Verdana" w:hAnsi="Verdana" w:cstheme="minorHAnsi"/>
          <w:sz w:val="18"/>
          <w:szCs w:val="18"/>
        </w:rPr>
        <w:t>mleko, cukier itp.)</w:t>
      </w:r>
      <w:r w:rsidR="00450BAE" w:rsidRPr="00C718C9">
        <w:rPr>
          <w:rFonts w:ascii="Verdana" w:hAnsi="Verdana" w:cstheme="minorHAnsi"/>
          <w:sz w:val="18"/>
          <w:szCs w:val="18"/>
        </w:rPr>
        <w:t>,</w:t>
      </w:r>
    </w:p>
    <w:p w14:paraId="14CACA7A" w14:textId="72A59D7D" w:rsidR="00484CEB" w:rsidRPr="00C718C9" w:rsidRDefault="0042255E" w:rsidP="00D16859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 xml:space="preserve">uzupełnianie art. gospodarczych </w:t>
      </w:r>
      <w:r w:rsidR="002D52EB" w:rsidRPr="00C718C9">
        <w:rPr>
          <w:rFonts w:ascii="Verdana" w:hAnsi="Verdana" w:cstheme="minorHAnsi"/>
          <w:sz w:val="18"/>
          <w:szCs w:val="18"/>
        </w:rPr>
        <w:t xml:space="preserve">w kuchni </w:t>
      </w:r>
      <w:r w:rsidRPr="00C718C9">
        <w:rPr>
          <w:rFonts w:ascii="Verdana" w:hAnsi="Verdana" w:cstheme="minorHAnsi"/>
          <w:sz w:val="18"/>
          <w:szCs w:val="18"/>
        </w:rPr>
        <w:t xml:space="preserve">(ręczniki papierowe, płyn do </w:t>
      </w:r>
      <w:r w:rsidR="00490C72" w:rsidRPr="00C718C9">
        <w:rPr>
          <w:rFonts w:ascii="Verdana" w:hAnsi="Verdana" w:cstheme="minorHAnsi"/>
          <w:sz w:val="18"/>
          <w:szCs w:val="18"/>
        </w:rPr>
        <w:t xml:space="preserve">mycia </w:t>
      </w:r>
      <w:r w:rsidRPr="00C718C9">
        <w:rPr>
          <w:rFonts w:ascii="Verdana" w:hAnsi="Verdana" w:cstheme="minorHAnsi"/>
          <w:sz w:val="18"/>
          <w:szCs w:val="18"/>
        </w:rPr>
        <w:t>naczyń, gąbki</w:t>
      </w:r>
      <w:r w:rsidR="00490C72" w:rsidRPr="00C718C9">
        <w:rPr>
          <w:rFonts w:ascii="Verdana" w:hAnsi="Verdana" w:cstheme="minorHAnsi"/>
          <w:sz w:val="18"/>
          <w:szCs w:val="18"/>
        </w:rPr>
        <w:t>/zmywaki</w:t>
      </w:r>
      <w:r w:rsidRPr="00C718C9">
        <w:rPr>
          <w:rFonts w:ascii="Verdana" w:hAnsi="Verdana" w:cstheme="minorHAnsi"/>
          <w:sz w:val="18"/>
          <w:szCs w:val="18"/>
        </w:rPr>
        <w:t xml:space="preserve"> itp.)</w:t>
      </w:r>
      <w:r w:rsidR="00450BAE" w:rsidRPr="00C718C9">
        <w:rPr>
          <w:rFonts w:ascii="Verdana" w:hAnsi="Verdana" w:cstheme="minorHAnsi"/>
          <w:sz w:val="18"/>
          <w:szCs w:val="18"/>
        </w:rPr>
        <w:t>.</w:t>
      </w:r>
    </w:p>
    <w:p w14:paraId="5697CA15" w14:textId="18306345" w:rsidR="00D16859" w:rsidRPr="00C718C9" w:rsidRDefault="00D16859" w:rsidP="00D16859">
      <w:pPr>
        <w:spacing w:after="0" w:line="240" w:lineRule="auto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605467CF" w14:textId="77777777" w:rsidR="00D16859" w:rsidRPr="00C718C9" w:rsidRDefault="00D16859" w:rsidP="00AF629A">
      <w:p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</w:p>
    <w:p w14:paraId="2E3B6C3B" w14:textId="164FF731" w:rsidR="003B0F0E" w:rsidRPr="00C718C9" w:rsidRDefault="00977CFD" w:rsidP="00977CFD">
      <w:pPr>
        <w:spacing w:after="0" w:line="240" w:lineRule="auto"/>
        <w:ind w:firstLine="284"/>
        <w:jc w:val="both"/>
        <w:rPr>
          <w:rFonts w:ascii="Verdana" w:hAnsi="Verdana" w:cstheme="minorHAnsi"/>
          <w:b/>
          <w:sz w:val="18"/>
          <w:szCs w:val="18"/>
          <w:u w:val="single"/>
        </w:rPr>
      </w:pPr>
      <w:r w:rsidRPr="00C718C9">
        <w:rPr>
          <w:rFonts w:ascii="Verdana" w:hAnsi="Verdana" w:cstheme="minorHAnsi"/>
          <w:b/>
          <w:sz w:val="18"/>
          <w:szCs w:val="18"/>
          <w:u w:val="single"/>
        </w:rPr>
        <w:t>S</w:t>
      </w:r>
      <w:r w:rsidR="006B21B5" w:rsidRPr="00C718C9">
        <w:rPr>
          <w:rFonts w:ascii="Verdana" w:hAnsi="Verdana" w:cstheme="minorHAnsi"/>
          <w:b/>
          <w:sz w:val="18"/>
          <w:szCs w:val="18"/>
          <w:u w:val="single"/>
        </w:rPr>
        <w:t>przątanie według niżej wymienionych częstotliwości:</w:t>
      </w:r>
    </w:p>
    <w:p w14:paraId="38B3DF69" w14:textId="77777777" w:rsidR="001C3E81" w:rsidRPr="00C718C9" w:rsidRDefault="001C3E81" w:rsidP="001C3E8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mycie i czyszczenie w środku piekarnika, mikrofalówki</w:t>
      </w:r>
      <w:r w:rsidR="008D30FB" w:rsidRPr="00C718C9">
        <w:rPr>
          <w:rFonts w:ascii="Verdana" w:hAnsi="Verdana" w:cstheme="minorHAnsi"/>
          <w:sz w:val="18"/>
          <w:szCs w:val="18"/>
        </w:rPr>
        <w:t xml:space="preserve"> – raz w tygodniu</w:t>
      </w:r>
      <w:r w:rsidRPr="00C718C9">
        <w:rPr>
          <w:rFonts w:ascii="Verdana" w:hAnsi="Verdana" w:cstheme="minorHAnsi"/>
          <w:sz w:val="18"/>
          <w:szCs w:val="18"/>
        </w:rPr>
        <w:t xml:space="preserve"> </w:t>
      </w:r>
      <w:r w:rsidR="008D30FB" w:rsidRPr="00C718C9">
        <w:rPr>
          <w:rFonts w:ascii="Verdana" w:hAnsi="Verdana" w:cstheme="minorHAnsi"/>
          <w:sz w:val="18"/>
          <w:szCs w:val="18"/>
        </w:rPr>
        <w:t>(</w:t>
      </w:r>
      <w:r w:rsidRPr="00C718C9">
        <w:rPr>
          <w:rFonts w:ascii="Verdana" w:hAnsi="Verdana" w:cstheme="minorHAnsi"/>
          <w:sz w:val="18"/>
          <w:szCs w:val="18"/>
        </w:rPr>
        <w:t>w piątki</w:t>
      </w:r>
      <w:r w:rsidR="008D30FB" w:rsidRPr="00C718C9">
        <w:rPr>
          <w:rFonts w:ascii="Verdana" w:hAnsi="Verdana" w:cstheme="minorHAnsi"/>
          <w:sz w:val="18"/>
          <w:szCs w:val="18"/>
        </w:rPr>
        <w:t>)</w:t>
      </w:r>
    </w:p>
    <w:p w14:paraId="678EA006" w14:textId="4E33B94F" w:rsidR="001C3E81" w:rsidRPr="00C718C9" w:rsidRDefault="001C3E81" w:rsidP="001C3E81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 xml:space="preserve">opróżnianie lodówki z </w:t>
      </w:r>
      <w:r w:rsidR="00553F6F" w:rsidRPr="00C718C9">
        <w:rPr>
          <w:rFonts w:ascii="Verdana" w:hAnsi="Verdana" w:cstheme="minorHAnsi"/>
          <w:sz w:val="18"/>
          <w:szCs w:val="18"/>
        </w:rPr>
        <w:t xml:space="preserve">zepsutych i/lub </w:t>
      </w:r>
      <w:r w:rsidRPr="00C718C9">
        <w:rPr>
          <w:rFonts w:ascii="Verdana" w:hAnsi="Verdana" w:cstheme="minorHAnsi"/>
          <w:sz w:val="18"/>
          <w:szCs w:val="18"/>
        </w:rPr>
        <w:t>nieop</w:t>
      </w:r>
      <w:r w:rsidR="008D30FB" w:rsidRPr="00C718C9">
        <w:rPr>
          <w:rFonts w:ascii="Verdana" w:hAnsi="Verdana" w:cstheme="minorHAnsi"/>
          <w:sz w:val="18"/>
          <w:szCs w:val="18"/>
        </w:rPr>
        <w:t>isanych rzeczy – raz w tygodniu</w:t>
      </w:r>
      <w:r w:rsidRPr="00C718C9">
        <w:rPr>
          <w:rFonts w:ascii="Verdana" w:hAnsi="Verdana" w:cstheme="minorHAnsi"/>
          <w:sz w:val="18"/>
          <w:szCs w:val="18"/>
        </w:rPr>
        <w:t xml:space="preserve"> </w:t>
      </w:r>
      <w:r w:rsidR="008D30FB" w:rsidRPr="00C718C9">
        <w:rPr>
          <w:rFonts w:ascii="Verdana" w:hAnsi="Verdana" w:cstheme="minorHAnsi"/>
          <w:sz w:val="18"/>
          <w:szCs w:val="18"/>
        </w:rPr>
        <w:t>(</w:t>
      </w:r>
      <w:r w:rsidRPr="00C718C9">
        <w:rPr>
          <w:rFonts w:ascii="Verdana" w:hAnsi="Verdana" w:cstheme="minorHAnsi"/>
          <w:sz w:val="18"/>
          <w:szCs w:val="18"/>
        </w:rPr>
        <w:t>w piątki</w:t>
      </w:r>
      <w:r w:rsidR="008D30FB" w:rsidRPr="00C718C9">
        <w:rPr>
          <w:rFonts w:ascii="Verdana" w:hAnsi="Verdana" w:cstheme="minorHAnsi"/>
          <w:sz w:val="18"/>
          <w:szCs w:val="18"/>
        </w:rPr>
        <w:t>)</w:t>
      </w:r>
      <w:r w:rsidRPr="00C718C9">
        <w:rPr>
          <w:rFonts w:ascii="Verdana" w:hAnsi="Verdana" w:cstheme="minorHAnsi"/>
          <w:sz w:val="18"/>
          <w:szCs w:val="18"/>
        </w:rPr>
        <w:t xml:space="preserve"> </w:t>
      </w:r>
    </w:p>
    <w:p w14:paraId="659E010F" w14:textId="77777777" w:rsidR="00CE0C82" w:rsidRPr="00C718C9" w:rsidRDefault="00CE0C82" w:rsidP="003B0F0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 xml:space="preserve">zdejmowanie pajęczyn </w:t>
      </w:r>
      <w:r w:rsidR="00F968C3" w:rsidRPr="00C718C9">
        <w:rPr>
          <w:rFonts w:ascii="Verdana" w:hAnsi="Verdana" w:cstheme="minorHAnsi"/>
          <w:sz w:val="18"/>
          <w:szCs w:val="18"/>
        </w:rPr>
        <w:t>–</w:t>
      </w:r>
      <w:r w:rsidRPr="00C718C9">
        <w:rPr>
          <w:rFonts w:ascii="Verdana" w:hAnsi="Verdana" w:cstheme="minorHAnsi"/>
          <w:sz w:val="18"/>
          <w:szCs w:val="18"/>
        </w:rPr>
        <w:t xml:space="preserve">  dwa razy w miesiącu (co dwa tygodnie)</w:t>
      </w:r>
    </w:p>
    <w:p w14:paraId="799B9874" w14:textId="77777777" w:rsidR="006B21B5" w:rsidRPr="00C718C9" w:rsidRDefault="006B21B5" w:rsidP="003B0F0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lastRenderedPageBreak/>
        <w:t xml:space="preserve">odkamienianie czajnika środkiem ekologicznym – </w:t>
      </w:r>
      <w:r w:rsidR="00266416" w:rsidRPr="00C718C9">
        <w:rPr>
          <w:rFonts w:ascii="Verdana" w:hAnsi="Verdana" w:cstheme="minorHAnsi"/>
          <w:sz w:val="18"/>
          <w:szCs w:val="18"/>
        </w:rPr>
        <w:t>raz w miesiącu</w:t>
      </w:r>
      <w:r w:rsidR="00D075DA" w:rsidRPr="00C718C9">
        <w:rPr>
          <w:rFonts w:ascii="Verdana" w:hAnsi="Verdana" w:cstheme="minorHAnsi"/>
          <w:sz w:val="18"/>
          <w:szCs w:val="18"/>
        </w:rPr>
        <w:t xml:space="preserve"> (na koniec miesiąca kalendarzowego)</w:t>
      </w:r>
    </w:p>
    <w:p w14:paraId="61348B95" w14:textId="6266319F" w:rsidR="00C9515D" w:rsidRPr="00C718C9" w:rsidRDefault="00C9515D" w:rsidP="00D075D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 xml:space="preserve">wymiana gąbek/zmywaków kuchennych – raz </w:t>
      </w:r>
      <w:r w:rsidR="0004055A" w:rsidRPr="00C718C9">
        <w:rPr>
          <w:rFonts w:ascii="Verdana" w:hAnsi="Verdana" w:cstheme="minorHAnsi"/>
          <w:sz w:val="18"/>
          <w:szCs w:val="18"/>
        </w:rPr>
        <w:t xml:space="preserve"> na 2 </w:t>
      </w:r>
      <w:r w:rsidRPr="00C718C9">
        <w:rPr>
          <w:rFonts w:ascii="Verdana" w:hAnsi="Verdana" w:cstheme="minorHAnsi"/>
          <w:sz w:val="18"/>
          <w:szCs w:val="18"/>
        </w:rPr>
        <w:t xml:space="preserve"> </w:t>
      </w:r>
      <w:r w:rsidR="0004055A" w:rsidRPr="00C718C9">
        <w:rPr>
          <w:rFonts w:ascii="Verdana" w:hAnsi="Verdana" w:cstheme="minorHAnsi"/>
          <w:sz w:val="18"/>
          <w:szCs w:val="18"/>
        </w:rPr>
        <w:t xml:space="preserve">tygodnie </w:t>
      </w:r>
      <w:r w:rsidR="00D075DA" w:rsidRPr="00C718C9">
        <w:rPr>
          <w:rFonts w:ascii="Verdana" w:hAnsi="Verdana" w:cstheme="minorHAnsi"/>
          <w:sz w:val="18"/>
          <w:szCs w:val="18"/>
        </w:rPr>
        <w:t>(na koniec miesiąca kalendarzowego)</w:t>
      </w:r>
    </w:p>
    <w:p w14:paraId="37DBAD45" w14:textId="5B60A008" w:rsidR="006B21B5" w:rsidRPr="00C718C9" w:rsidRDefault="006B21B5" w:rsidP="006B21B5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czyszczenie opraw oświetleniowych oraz kloszy</w:t>
      </w:r>
      <w:r w:rsidR="00AF629A" w:rsidRPr="00C718C9">
        <w:rPr>
          <w:rFonts w:ascii="Verdana" w:hAnsi="Verdana" w:cstheme="minorHAnsi"/>
          <w:sz w:val="18"/>
          <w:szCs w:val="18"/>
        </w:rPr>
        <w:t xml:space="preserve">, po uprzednim zdemontowaniu ich przez elektryka Zamawiającego </w:t>
      </w:r>
      <w:r w:rsidR="00F968C3" w:rsidRPr="00C718C9">
        <w:rPr>
          <w:rFonts w:ascii="Verdana" w:hAnsi="Verdana" w:cstheme="minorHAnsi"/>
          <w:sz w:val="18"/>
          <w:szCs w:val="18"/>
        </w:rPr>
        <w:t>–</w:t>
      </w:r>
      <w:r w:rsidRPr="00C718C9">
        <w:rPr>
          <w:rFonts w:ascii="Verdana" w:hAnsi="Verdana" w:cstheme="minorHAnsi"/>
          <w:sz w:val="18"/>
          <w:szCs w:val="18"/>
        </w:rPr>
        <w:t xml:space="preserve"> </w:t>
      </w:r>
      <w:r w:rsidRPr="00C718C9">
        <w:rPr>
          <w:rFonts w:ascii="Verdana" w:hAnsi="Verdana" w:cstheme="minorHAnsi"/>
          <w:bCs/>
          <w:sz w:val="18"/>
          <w:szCs w:val="18"/>
        </w:rPr>
        <w:t>raz na kwartał (marzec, czerwiec, wrzesień, grudzień)</w:t>
      </w:r>
    </w:p>
    <w:p w14:paraId="0192F741" w14:textId="77777777" w:rsidR="00C9515D" w:rsidRPr="00C718C9" w:rsidRDefault="00C9515D" w:rsidP="00CE0C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C718C9">
        <w:rPr>
          <w:rFonts w:ascii="Verdana" w:hAnsi="Verdana"/>
          <w:sz w:val="18"/>
          <w:szCs w:val="18"/>
        </w:rPr>
        <w:t>mycie i rozmra</w:t>
      </w:r>
      <w:r w:rsidRPr="00C718C9">
        <w:rPr>
          <w:rFonts w:ascii="Verdana" w:eastAsia="TimesNewRoman" w:hAnsi="Verdana" w:cs="TimesNewRoman"/>
          <w:sz w:val="18"/>
          <w:szCs w:val="18"/>
        </w:rPr>
        <w:t>ż</w:t>
      </w:r>
      <w:r w:rsidRPr="00C718C9">
        <w:rPr>
          <w:rFonts w:ascii="Verdana" w:hAnsi="Verdana"/>
          <w:sz w:val="18"/>
          <w:szCs w:val="18"/>
        </w:rPr>
        <w:t xml:space="preserve">anie lodówki </w:t>
      </w:r>
      <w:r w:rsidRPr="00C718C9">
        <w:rPr>
          <w:rFonts w:ascii="Verdana" w:hAnsi="Verdana" w:cstheme="minorHAnsi"/>
          <w:sz w:val="18"/>
          <w:szCs w:val="18"/>
        </w:rPr>
        <w:t xml:space="preserve">– </w:t>
      </w:r>
      <w:r w:rsidRPr="00C718C9">
        <w:rPr>
          <w:rFonts w:ascii="Verdana" w:hAnsi="Verdana" w:cstheme="minorHAnsi"/>
          <w:bCs/>
          <w:sz w:val="18"/>
          <w:szCs w:val="18"/>
        </w:rPr>
        <w:t>trzy razy w roku wg wyznaczonych miesięcy przez Zamawiającego</w:t>
      </w:r>
      <w:r w:rsidR="00CE0C82" w:rsidRPr="00C718C9">
        <w:rPr>
          <w:rFonts w:ascii="Verdana" w:hAnsi="Verdana"/>
          <w:sz w:val="18"/>
          <w:szCs w:val="18"/>
        </w:rPr>
        <w:t>.</w:t>
      </w:r>
    </w:p>
    <w:p w14:paraId="7E241B27" w14:textId="77777777" w:rsidR="00042F97" w:rsidRPr="00C718C9" w:rsidRDefault="00042F97" w:rsidP="003B0F0E">
      <w:pPr>
        <w:spacing w:after="0" w:line="240" w:lineRule="auto"/>
        <w:jc w:val="both"/>
        <w:rPr>
          <w:rFonts w:ascii="Verdana" w:hAnsi="Verdana" w:cstheme="minorHAnsi"/>
          <w:strike/>
          <w:sz w:val="18"/>
          <w:szCs w:val="18"/>
        </w:rPr>
      </w:pPr>
    </w:p>
    <w:p w14:paraId="4A329D41" w14:textId="77777777" w:rsidR="00472F57" w:rsidRPr="00C718C9" w:rsidRDefault="00472F57" w:rsidP="000D2902">
      <w:pPr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Verdana" w:hAnsi="Verdana" w:cstheme="minorHAnsi"/>
          <w:b/>
          <w:sz w:val="18"/>
          <w:szCs w:val="18"/>
        </w:rPr>
      </w:pPr>
      <w:r w:rsidRPr="00C718C9">
        <w:rPr>
          <w:rFonts w:ascii="Verdana" w:hAnsi="Verdana" w:cstheme="minorHAnsi"/>
          <w:b/>
          <w:sz w:val="18"/>
          <w:szCs w:val="18"/>
        </w:rPr>
        <w:t>Zakres czynności dla WC i toalet:</w:t>
      </w:r>
    </w:p>
    <w:p w14:paraId="12C7B62F" w14:textId="77777777" w:rsidR="006B21B5" w:rsidRPr="00C718C9" w:rsidRDefault="006B21B5" w:rsidP="006B21B5">
      <w:pPr>
        <w:spacing w:after="0" w:line="240" w:lineRule="auto"/>
        <w:jc w:val="both"/>
        <w:rPr>
          <w:rFonts w:ascii="Verdana" w:hAnsi="Verdana" w:cstheme="minorHAnsi"/>
          <w:b/>
          <w:sz w:val="18"/>
          <w:szCs w:val="18"/>
        </w:rPr>
      </w:pPr>
    </w:p>
    <w:p w14:paraId="5C57203E" w14:textId="1B5F605C" w:rsidR="006B21B5" w:rsidRPr="00C718C9" w:rsidRDefault="00977CFD" w:rsidP="00977CFD">
      <w:pPr>
        <w:spacing w:after="0" w:line="240" w:lineRule="auto"/>
        <w:ind w:firstLine="284"/>
        <w:jc w:val="both"/>
        <w:rPr>
          <w:rFonts w:ascii="Verdana" w:hAnsi="Verdana" w:cstheme="minorHAnsi"/>
          <w:b/>
          <w:sz w:val="18"/>
          <w:szCs w:val="18"/>
          <w:u w:val="single"/>
        </w:rPr>
      </w:pPr>
      <w:r w:rsidRPr="00C718C9">
        <w:rPr>
          <w:rFonts w:ascii="Verdana" w:hAnsi="Verdana" w:cstheme="minorHAnsi"/>
          <w:b/>
          <w:sz w:val="18"/>
          <w:szCs w:val="18"/>
          <w:u w:val="single"/>
        </w:rPr>
        <w:t>S</w:t>
      </w:r>
      <w:r w:rsidR="006B21B5" w:rsidRPr="00C718C9">
        <w:rPr>
          <w:rFonts w:ascii="Verdana" w:hAnsi="Verdana" w:cstheme="minorHAnsi"/>
          <w:b/>
          <w:sz w:val="18"/>
          <w:szCs w:val="18"/>
          <w:u w:val="single"/>
        </w:rPr>
        <w:t>przątanie codzienne od poniedziałku do piątku:</w:t>
      </w:r>
    </w:p>
    <w:p w14:paraId="157CD8AC" w14:textId="77777777" w:rsidR="00472F57" w:rsidRPr="00C718C9" w:rsidRDefault="003326CD" w:rsidP="006C5D92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m</w:t>
      </w:r>
      <w:r w:rsidR="00472F57" w:rsidRPr="00C718C9">
        <w:rPr>
          <w:rFonts w:ascii="Verdana" w:hAnsi="Verdana" w:cstheme="minorHAnsi"/>
          <w:sz w:val="18"/>
          <w:szCs w:val="18"/>
        </w:rPr>
        <w:t>ycie z dodatkiem środków odkażających i zapachowych</w:t>
      </w:r>
      <w:r w:rsidRPr="00C718C9">
        <w:rPr>
          <w:rFonts w:ascii="Verdana" w:hAnsi="Verdana" w:cstheme="minorHAnsi"/>
          <w:sz w:val="18"/>
          <w:szCs w:val="18"/>
        </w:rPr>
        <w:t>:</w:t>
      </w:r>
      <w:r w:rsidR="00472F57" w:rsidRPr="00C718C9">
        <w:rPr>
          <w:rFonts w:ascii="Verdana" w:hAnsi="Verdana" w:cstheme="minorHAnsi"/>
          <w:sz w:val="18"/>
          <w:szCs w:val="18"/>
        </w:rPr>
        <w:t xml:space="preserve"> posadzek, glazury przy umywalkach</w:t>
      </w:r>
      <w:r w:rsidR="00A47893" w:rsidRPr="00C718C9">
        <w:rPr>
          <w:rFonts w:ascii="Verdana" w:hAnsi="Verdana" w:cstheme="minorHAnsi"/>
          <w:sz w:val="18"/>
          <w:szCs w:val="18"/>
        </w:rPr>
        <w:t xml:space="preserve"> (mycie miejscowe)</w:t>
      </w:r>
      <w:r w:rsidR="00472F57" w:rsidRPr="00C718C9">
        <w:rPr>
          <w:rFonts w:ascii="Verdana" w:hAnsi="Verdana" w:cstheme="minorHAnsi"/>
          <w:sz w:val="18"/>
          <w:szCs w:val="18"/>
        </w:rPr>
        <w:t xml:space="preserve">, </w:t>
      </w:r>
      <w:r w:rsidRPr="00C718C9">
        <w:rPr>
          <w:rFonts w:ascii="Verdana" w:hAnsi="Verdana" w:cstheme="minorHAnsi"/>
          <w:sz w:val="18"/>
          <w:szCs w:val="18"/>
        </w:rPr>
        <w:t xml:space="preserve">misek </w:t>
      </w:r>
      <w:r w:rsidR="00E331E0" w:rsidRPr="00C718C9">
        <w:rPr>
          <w:rFonts w:ascii="Verdana" w:hAnsi="Verdana" w:cstheme="minorHAnsi"/>
          <w:sz w:val="18"/>
          <w:szCs w:val="18"/>
        </w:rPr>
        <w:t>ustępowych</w:t>
      </w:r>
      <w:r w:rsidR="00472F57" w:rsidRPr="00C718C9">
        <w:rPr>
          <w:rFonts w:ascii="Verdana" w:hAnsi="Verdana" w:cstheme="minorHAnsi"/>
          <w:sz w:val="18"/>
          <w:szCs w:val="18"/>
        </w:rPr>
        <w:t>, desek sedesowych, umywalek, baterii,</w:t>
      </w:r>
      <w:r w:rsidRPr="00C718C9">
        <w:rPr>
          <w:rFonts w:ascii="Verdana" w:hAnsi="Verdana" w:cstheme="minorHAnsi"/>
          <w:sz w:val="18"/>
          <w:szCs w:val="18"/>
        </w:rPr>
        <w:t xml:space="preserve"> suszarek do rąk, dozowników na mydło, pojemników z ręcznikami, pojemników z papierem toaletowym, pojem</w:t>
      </w:r>
      <w:r w:rsidR="00CE0C82" w:rsidRPr="00C718C9">
        <w:rPr>
          <w:rFonts w:ascii="Verdana" w:hAnsi="Verdana" w:cstheme="minorHAnsi"/>
          <w:sz w:val="18"/>
          <w:szCs w:val="18"/>
        </w:rPr>
        <w:t>ników z </w:t>
      </w:r>
      <w:r w:rsidR="006B21B5" w:rsidRPr="00C718C9">
        <w:rPr>
          <w:rFonts w:ascii="Verdana" w:hAnsi="Verdana" w:cstheme="minorHAnsi"/>
          <w:sz w:val="18"/>
          <w:szCs w:val="18"/>
        </w:rPr>
        <w:t>odświeżaczami powietrza,</w:t>
      </w:r>
      <w:r w:rsidR="00A47893" w:rsidRPr="00C718C9">
        <w:rPr>
          <w:rFonts w:ascii="Verdana" w:hAnsi="Verdana" w:cstheme="minorHAnsi"/>
          <w:sz w:val="18"/>
          <w:szCs w:val="18"/>
        </w:rPr>
        <w:t xml:space="preserve"> luster,</w:t>
      </w:r>
    </w:p>
    <w:p w14:paraId="7190F268" w14:textId="645784D2" w:rsidR="00AB6FC4" w:rsidRPr="00C718C9" w:rsidRDefault="006B21B5" w:rsidP="006C5D92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u</w:t>
      </w:r>
      <w:r w:rsidR="00AB6FC4" w:rsidRPr="00C718C9">
        <w:rPr>
          <w:rFonts w:ascii="Verdana" w:hAnsi="Verdana" w:cstheme="minorHAnsi"/>
          <w:sz w:val="18"/>
          <w:szCs w:val="18"/>
        </w:rPr>
        <w:t xml:space="preserve">zupełnianie i </w:t>
      </w:r>
      <w:r w:rsidRPr="00C718C9">
        <w:rPr>
          <w:rFonts w:ascii="Verdana" w:hAnsi="Verdana" w:cstheme="minorHAnsi"/>
          <w:sz w:val="18"/>
          <w:szCs w:val="18"/>
        </w:rPr>
        <w:t>wymiana</w:t>
      </w:r>
      <w:r w:rsidR="00AB6FC4" w:rsidRPr="00C718C9">
        <w:rPr>
          <w:rFonts w:ascii="Verdana" w:hAnsi="Verdana" w:cstheme="minorHAnsi"/>
          <w:sz w:val="18"/>
          <w:szCs w:val="18"/>
        </w:rPr>
        <w:t xml:space="preserve"> zużytych </w:t>
      </w:r>
      <w:r w:rsidR="00E51EC2" w:rsidRPr="00C718C9">
        <w:rPr>
          <w:rFonts w:ascii="Verdana" w:hAnsi="Verdana" w:cstheme="minorHAnsi"/>
          <w:sz w:val="18"/>
          <w:szCs w:val="18"/>
        </w:rPr>
        <w:t xml:space="preserve">wkładów zapachowych  oraz </w:t>
      </w:r>
      <w:r w:rsidRPr="00C718C9">
        <w:rPr>
          <w:rFonts w:ascii="Verdana" w:hAnsi="Verdana" w:cstheme="minorHAnsi"/>
          <w:sz w:val="18"/>
          <w:szCs w:val="18"/>
        </w:rPr>
        <w:t>baterii w odświeżaczach</w:t>
      </w:r>
      <w:r w:rsidR="00AB6FC4" w:rsidRPr="00C718C9">
        <w:rPr>
          <w:rFonts w:ascii="Verdana" w:hAnsi="Verdana" w:cstheme="minorHAnsi"/>
          <w:sz w:val="18"/>
          <w:szCs w:val="18"/>
        </w:rPr>
        <w:t xml:space="preserve"> zapachów</w:t>
      </w:r>
      <w:r w:rsidRPr="00C718C9">
        <w:rPr>
          <w:rFonts w:ascii="Verdana" w:hAnsi="Verdana" w:cstheme="minorHAnsi"/>
          <w:sz w:val="18"/>
          <w:szCs w:val="18"/>
        </w:rPr>
        <w:t>,</w:t>
      </w:r>
    </w:p>
    <w:p w14:paraId="6D75A05D" w14:textId="0C8F503F" w:rsidR="004C27DD" w:rsidRPr="00C718C9" w:rsidRDefault="004C27DD" w:rsidP="006C5D92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 xml:space="preserve">uzupełnianie środków czystości w toaletach (papier toaletowy, mydło, ręczniki papierowe, </w:t>
      </w:r>
      <w:r w:rsidR="00E51EC2" w:rsidRPr="00C718C9">
        <w:rPr>
          <w:rFonts w:ascii="Verdana" w:hAnsi="Verdana" w:cstheme="minorHAnsi"/>
          <w:sz w:val="18"/>
          <w:szCs w:val="18"/>
        </w:rPr>
        <w:t>kostek zawieszkowych do WC, umieszczonych w miskach ustępowych</w:t>
      </w:r>
      <w:r w:rsidRPr="00C718C9">
        <w:rPr>
          <w:rFonts w:ascii="Verdana" w:hAnsi="Verdana" w:cstheme="minorHAnsi"/>
          <w:sz w:val="18"/>
          <w:szCs w:val="18"/>
        </w:rPr>
        <w:t xml:space="preserve"> itp.), </w:t>
      </w:r>
    </w:p>
    <w:p w14:paraId="5496069F" w14:textId="77777777" w:rsidR="00A47893" w:rsidRPr="00C718C9" w:rsidRDefault="00A47893" w:rsidP="00A47893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opróżnianie pojemników na śmieci i wynoszenie odpadów do</w:t>
      </w:r>
      <w:r w:rsidR="00CE0C82" w:rsidRPr="00C718C9">
        <w:rPr>
          <w:rFonts w:ascii="Verdana" w:hAnsi="Verdana" w:cstheme="minorHAnsi"/>
          <w:sz w:val="18"/>
          <w:szCs w:val="18"/>
        </w:rPr>
        <w:t xml:space="preserve"> miejsc wyznaczonych, zgodnie z </w:t>
      </w:r>
      <w:r w:rsidRPr="00C718C9">
        <w:rPr>
          <w:rFonts w:ascii="Verdana" w:hAnsi="Verdana" w:cstheme="minorHAnsi"/>
          <w:sz w:val="18"/>
          <w:szCs w:val="18"/>
        </w:rPr>
        <w:t>zasadami segregacji przyjętymi u Zamawiającego oraz wymiana worków na śmieci</w:t>
      </w:r>
      <w:r w:rsidR="00A61E36" w:rsidRPr="00C718C9">
        <w:rPr>
          <w:rFonts w:ascii="Verdana" w:hAnsi="Verdana" w:cstheme="minorHAnsi"/>
          <w:sz w:val="18"/>
          <w:szCs w:val="18"/>
        </w:rPr>
        <w:t>.</w:t>
      </w:r>
    </w:p>
    <w:p w14:paraId="1A88DEE6" w14:textId="77777777" w:rsidR="0018038A" w:rsidRPr="00C718C9" w:rsidRDefault="0018038A" w:rsidP="0018038A">
      <w:p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</w:p>
    <w:p w14:paraId="0369DDFB" w14:textId="228F5710" w:rsidR="006B21B5" w:rsidRPr="00C718C9" w:rsidRDefault="00977CFD" w:rsidP="00977CFD">
      <w:pPr>
        <w:spacing w:after="0" w:line="240" w:lineRule="auto"/>
        <w:ind w:firstLine="360"/>
        <w:jc w:val="both"/>
        <w:rPr>
          <w:rFonts w:ascii="Verdana" w:hAnsi="Verdana" w:cstheme="minorHAnsi"/>
          <w:b/>
          <w:sz w:val="18"/>
          <w:szCs w:val="18"/>
          <w:u w:val="single"/>
        </w:rPr>
      </w:pPr>
      <w:r w:rsidRPr="00C718C9">
        <w:rPr>
          <w:rFonts w:ascii="Verdana" w:hAnsi="Verdana" w:cstheme="minorHAnsi"/>
          <w:b/>
          <w:sz w:val="18"/>
          <w:szCs w:val="18"/>
          <w:u w:val="single"/>
        </w:rPr>
        <w:t>S</w:t>
      </w:r>
      <w:r w:rsidR="006B21B5" w:rsidRPr="00C718C9">
        <w:rPr>
          <w:rFonts w:ascii="Verdana" w:hAnsi="Verdana" w:cstheme="minorHAnsi"/>
          <w:b/>
          <w:sz w:val="18"/>
          <w:szCs w:val="18"/>
          <w:u w:val="single"/>
        </w:rPr>
        <w:t>przątanie według niżej wymienionych częstotliwości:</w:t>
      </w:r>
    </w:p>
    <w:p w14:paraId="0F759E88" w14:textId="77777777" w:rsidR="00CE0C82" w:rsidRPr="00C718C9" w:rsidRDefault="00CE0C82" w:rsidP="000D2902">
      <w:pPr>
        <w:pStyle w:val="Akapitzlist"/>
        <w:numPr>
          <w:ilvl w:val="0"/>
          <w:numId w:val="18"/>
        </w:numPr>
        <w:spacing w:after="0" w:line="240" w:lineRule="auto"/>
        <w:ind w:left="709" w:hanging="283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 xml:space="preserve">zdejmowanie pajęczyn </w:t>
      </w:r>
      <w:r w:rsidR="008D3AB3" w:rsidRPr="00C718C9">
        <w:rPr>
          <w:rFonts w:ascii="Verdana" w:hAnsi="Verdana" w:cstheme="minorHAnsi"/>
          <w:sz w:val="18"/>
          <w:szCs w:val="18"/>
        </w:rPr>
        <w:t>–</w:t>
      </w:r>
      <w:r w:rsidRPr="00C718C9">
        <w:rPr>
          <w:rFonts w:ascii="Verdana" w:hAnsi="Verdana" w:cstheme="minorHAnsi"/>
          <w:sz w:val="18"/>
          <w:szCs w:val="18"/>
        </w:rPr>
        <w:t xml:space="preserve">  raz w miesiącu,</w:t>
      </w:r>
    </w:p>
    <w:p w14:paraId="2E4F91A9" w14:textId="77777777" w:rsidR="00A47893" w:rsidRPr="00C718C9" w:rsidRDefault="00A47893" w:rsidP="000D2902">
      <w:pPr>
        <w:pStyle w:val="Akapitzlist"/>
        <w:numPr>
          <w:ilvl w:val="0"/>
          <w:numId w:val="18"/>
        </w:numPr>
        <w:spacing w:after="0" w:line="240" w:lineRule="auto"/>
        <w:ind w:left="709" w:hanging="283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kompleksowe mycie całej powierzchni glazury i terakoty w toaletach z dodatkiem środków odkażających i zapachowych – raz w miesiącu,</w:t>
      </w:r>
    </w:p>
    <w:p w14:paraId="3D93DA75" w14:textId="77777777" w:rsidR="00A61E36" w:rsidRPr="00C718C9" w:rsidRDefault="00A61E36" w:rsidP="000D2902">
      <w:pPr>
        <w:pStyle w:val="Akapitzlist"/>
        <w:numPr>
          <w:ilvl w:val="0"/>
          <w:numId w:val="18"/>
        </w:numPr>
        <w:spacing w:after="0" w:line="240" w:lineRule="auto"/>
        <w:ind w:left="709" w:hanging="283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/>
          <w:sz w:val="18"/>
          <w:szCs w:val="18"/>
        </w:rPr>
        <w:t xml:space="preserve">kompleksowe mycie drzwi i framug </w:t>
      </w:r>
      <w:r w:rsidRPr="00C718C9">
        <w:rPr>
          <w:rFonts w:ascii="Verdana" w:hAnsi="Verdana" w:cstheme="minorHAnsi"/>
          <w:sz w:val="18"/>
          <w:szCs w:val="18"/>
        </w:rPr>
        <w:t>– raz w miesiącu,</w:t>
      </w:r>
    </w:p>
    <w:p w14:paraId="6C30A114" w14:textId="26A7CEEC" w:rsidR="006B21B5" w:rsidRPr="00C718C9" w:rsidRDefault="006B21B5" w:rsidP="000D2902">
      <w:pPr>
        <w:pStyle w:val="Akapitzlist"/>
        <w:numPr>
          <w:ilvl w:val="0"/>
          <w:numId w:val="18"/>
        </w:numPr>
        <w:spacing w:after="0" w:line="240" w:lineRule="auto"/>
        <w:ind w:left="709" w:hanging="283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czyszczenie opraw oświetleniowych oraz kloszy</w:t>
      </w:r>
      <w:r w:rsidR="00E51EC2" w:rsidRPr="00C718C9">
        <w:rPr>
          <w:rFonts w:ascii="Verdana" w:hAnsi="Verdana" w:cstheme="minorHAnsi"/>
          <w:sz w:val="18"/>
          <w:szCs w:val="18"/>
        </w:rPr>
        <w:t>, po uprzednim demontażu przez elektryka Zamawiającego</w:t>
      </w:r>
      <w:r w:rsidRPr="00C718C9">
        <w:rPr>
          <w:rFonts w:ascii="Verdana" w:hAnsi="Verdana" w:cstheme="minorHAnsi"/>
          <w:sz w:val="18"/>
          <w:szCs w:val="18"/>
        </w:rPr>
        <w:t xml:space="preserve"> </w:t>
      </w:r>
      <w:r w:rsidR="00F968C3" w:rsidRPr="00C718C9">
        <w:rPr>
          <w:rFonts w:ascii="Verdana" w:hAnsi="Verdana" w:cstheme="minorHAnsi"/>
          <w:sz w:val="18"/>
          <w:szCs w:val="18"/>
        </w:rPr>
        <w:t>–</w:t>
      </w:r>
      <w:r w:rsidRPr="00C718C9">
        <w:rPr>
          <w:rFonts w:ascii="Verdana" w:hAnsi="Verdana" w:cstheme="minorHAnsi"/>
          <w:sz w:val="18"/>
          <w:szCs w:val="18"/>
        </w:rPr>
        <w:t xml:space="preserve"> </w:t>
      </w:r>
      <w:r w:rsidRPr="00C718C9">
        <w:rPr>
          <w:rFonts w:ascii="Verdana" w:hAnsi="Verdana" w:cstheme="minorHAnsi"/>
          <w:bCs/>
          <w:sz w:val="18"/>
          <w:szCs w:val="18"/>
        </w:rPr>
        <w:t>raz na kwartał (marzec</w:t>
      </w:r>
      <w:r w:rsidR="00CE0C82" w:rsidRPr="00C718C9">
        <w:rPr>
          <w:rFonts w:ascii="Verdana" w:hAnsi="Verdana" w:cstheme="minorHAnsi"/>
          <w:bCs/>
          <w:sz w:val="18"/>
          <w:szCs w:val="18"/>
        </w:rPr>
        <w:t>, czerwiec, wrzesień, grudzień).</w:t>
      </w:r>
    </w:p>
    <w:p w14:paraId="20A06FA8" w14:textId="77777777" w:rsidR="00C23BD2" w:rsidRPr="00C718C9" w:rsidRDefault="00C23BD2" w:rsidP="00C23BD2">
      <w:pPr>
        <w:spacing w:after="0" w:line="240" w:lineRule="auto"/>
        <w:ind w:left="426"/>
        <w:jc w:val="both"/>
        <w:rPr>
          <w:rFonts w:ascii="Verdana" w:hAnsi="Verdana" w:cstheme="minorHAnsi"/>
          <w:sz w:val="18"/>
          <w:szCs w:val="18"/>
        </w:rPr>
      </w:pPr>
    </w:p>
    <w:p w14:paraId="45E84F61" w14:textId="77777777" w:rsidR="00EC4137" w:rsidRPr="00C718C9" w:rsidRDefault="00FD4261" w:rsidP="000D2902">
      <w:pPr>
        <w:pStyle w:val="Akapitzlist"/>
        <w:numPr>
          <w:ilvl w:val="3"/>
          <w:numId w:val="23"/>
        </w:numPr>
        <w:spacing w:after="0" w:line="240" w:lineRule="auto"/>
        <w:ind w:left="567" w:hanging="283"/>
        <w:jc w:val="both"/>
        <w:rPr>
          <w:rFonts w:ascii="Verdana" w:hAnsi="Verdana" w:cstheme="minorHAnsi"/>
          <w:b/>
          <w:i/>
          <w:sz w:val="18"/>
          <w:szCs w:val="18"/>
        </w:rPr>
      </w:pPr>
      <w:r w:rsidRPr="00C718C9">
        <w:rPr>
          <w:rFonts w:ascii="Verdana" w:hAnsi="Verdana" w:cstheme="minorHAnsi"/>
          <w:b/>
          <w:sz w:val="18"/>
          <w:szCs w:val="18"/>
        </w:rPr>
        <w:t>ZAKRES SPRZĄTANIA</w:t>
      </w:r>
      <w:r w:rsidR="00EC4137" w:rsidRPr="00C718C9">
        <w:rPr>
          <w:rFonts w:ascii="Verdana" w:hAnsi="Verdana" w:cstheme="minorHAnsi"/>
          <w:b/>
          <w:sz w:val="18"/>
          <w:szCs w:val="18"/>
        </w:rPr>
        <w:t xml:space="preserve"> POMIESZCZEŃ: MAGAZYNOWYCH, </w:t>
      </w:r>
      <w:r w:rsidR="00021AAF" w:rsidRPr="00C718C9">
        <w:rPr>
          <w:rFonts w:ascii="Verdana" w:hAnsi="Verdana" w:cstheme="minorHAnsi"/>
          <w:b/>
          <w:sz w:val="18"/>
          <w:szCs w:val="18"/>
        </w:rPr>
        <w:t>ARCHIWALNYCH, TECHNICZNYCH</w:t>
      </w:r>
      <w:r w:rsidR="00EC4137" w:rsidRPr="00C718C9">
        <w:rPr>
          <w:rFonts w:ascii="Verdana" w:hAnsi="Verdana" w:cstheme="minorHAnsi"/>
          <w:b/>
          <w:sz w:val="18"/>
          <w:szCs w:val="18"/>
        </w:rPr>
        <w:t xml:space="preserve"> – GRUPA </w:t>
      </w:r>
      <w:r w:rsidR="00C23BD2" w:rsidRPr="00C718C9">
        <w:rPr>
          <w:rFonts w:ascii="Verdana" w:hAnsi="Verdana" w:cstheme="minorHAnsi"/>
          <w:b/>
          <w:sz w:val="18"/>
          <w:szCs w:val="18"/>
        </w:rPr>
        <w:t>I</w:t>
      </w:r>
      <w:r w:rsidR="00EC4137" w:rsidRPr="00C718C9">
        <w:rPr>
          <w:rFonts w:ascii="Verdana" w:hAnsi="Verdana" w:cstheme="minorHAnsi"/>
          <w:b/>
          <w:sz w:val="18"/>
          <w:szCs w:val="18"/>
        </w:rPr>
        <w:t>I:</w:t>
      </w:r>
    </w:p>
    <w:p w14:paraId="7C3A23C9" w14:textId="77777777" w:rsidR="0018038A" w:rsidRPr="00C718C9" w:rsidRDefault="0018038A" w:rsidP="0018038A">
      <w:p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</w:p>
    <w:p w14:paraId="5D7BD745" w14:textId="0D01C1B2" w:rsidR="00390966" w:rsidRPr="00C718C9" w:rsidRDefault="00977CFD" w:rsidP="00977CFD">
      <w:pPr>
        <w:spacing w:after="0" w:line="360" w:lineRule="auto"/>
        <w:ind w:firstLine="567"/>
        <w:jc w:val="both"/>
        <w:rPr>
          <w:rFonts w:ascii="Verdana" w:hAnsi="Verdana" w:cstheme="minorHAnsi"/>
          <w:b/>
          <w:sz w:val="18"/>
          <w:szCs w:val="18"/>
          <w:u w:val="single"/>
        </w:rPr>
      </w:pPr>
      <w:r w:rsidRPr="00C718C9">
        <w:rPr>
          <w:rFonts w:ascii="Verdana" w:hAnsi="Verdana" w:cstheme="minorHAnsi"/>
          <w:b/>
          <w:sz w:val="18"/>
          <w:szCs w:val="18"/>
          <w:u w:val="single"/>
        </w:rPr>
        <w:t>S</w:t>
      </w:r>
      <w:r w:rsidR="001B6FAB" w:rsidRPr="00C718C9">
        <w:rPr>
          <w:rFonts w:ascii="Verdana" w:hAnsi="Verdana" w:cstheme="minorHAnsi"/>
          <w:b/>
          <w:sz w:val="18"/>
          <w:szCs w:val="18"/>
          <w:u w:val="single"/>
        </w:rPr>
        <w:t>przątanie codzienne od poniedziałku do piątku</w:t>
      </w:r>
      <w:r w:rsidR="00390966" w:rsidRPr="00C718C9">
        <w:rPr>
          <w:rFonts w:ascii="Verdana" w:hAnsi="Verdana" w:cstheme="minorHAnsi"/>
          <w:b/>
          <w:sz w:val="18"/>
          <w:szCs w:val="18"/>
          <w:u w:val="single"/>
        </w:rPr>
        <w:t>:</w:t>
      </w:r>
    </w:p>
    <w:p w14:paraId="72FE58A4" w14:textId="77777777" w:rsidR="00F945AB" w:rsidRPr="00C718C9" w:rsidRDefault="00F945AB" w:rsidP="00F945A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zamiatanie, zmywanie i wycieranie powierzchni podłogowych stosownie do jej rodzaju (PCV, lastryko, wylewka betonowa</w:t>
      </w:r>
      <w:r w:rsidR="00CE45F8" w:rsidRPr="00C718C9">
        <w:rPr>
          <w:rFonts w:ascii="Verdana" w:hAnsi="Verdana" w:cstheme="minorHAnsi"/>
          <w:sz w:val="18"/>
          <w:szCs w:val="18"/>
        </w:rPr>
        <w:t>, inne</w:t>
      </w:r>
      <w:r w:rsidRPr="00C718C9">
        <w:rPr>
          <w:rFonts w:ascii="Verdana" w:hAnsi="Verdana" w:cstheme="minorHAnsi"/>
          <w:sz w:val="18"/>
          <w:szCs w:val="18"/>
        </w:rPr>
        <w:t>) z użyciem środków chemicznych i zapachowych,</w:t>
      </w:r>
    </w:p>
    <w:p w14:paraId="229B7EF8" w14:textId="77777777" w:rsidR="00F945AB" w:rsidRPr="00C718C9" w:rsidRDefault="00F945AB" w:rsidP="00F945AB">
      <w:pPr>
        <w:numPr>
          <w:ilvl w:val="0"/>
          <w:numId w:val="1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opróżnianie pojemników na śmieci i wynoszenie odpadów do</w:t>
      </w:r>
      <w:r w:rsidR="003338A9" w:rsidRPr="00C718C9">
        <w:rPr>
          <w:rFonts w:ascii="Verdana" w:hAnsi="Verdana" w:cstheme="minorHAnsi"/>
          <w:sz w:val="18"/>
          <w:szCs w:val="18"/>
        </w:rPr>
        <w:t xml:space="preserve"> miejsc wyznaczonych, zgodnie z </w:t>
      </w:r>
      <w:r w:rsidRPr="00C718C9">
        <w:rPr>
          <w:rFonts w:ascii="Verdana" w:hAnsi="Verdana" w:cstheme="minorHAnsi"/>
          <w:sz w:val="18"/>
          <w:szCs w:val="18"/>
        </w:rPr>
        <w:t>zasadami segregacji przyjętymi u Zamawiająceg</w:t>
      </w:r>
      <w:r w:rsidR="00780614" w:rsidRPr="00C718C9">
        <w:rPr>
          <w:rFonts w:ascii="Verdana" w:hAnsi="Verdana" w:cstheme="minorHAnsi"/>
          <w:sz w:val="18"/>
          <w:szCs w:val="18"/>
        </w:rPr>
        <w:t>o oraz wymiana worków na śmieci.</w:t>
      </w:r>
      <w:r w:rsidRPr="00C718C9">
        <w:rPr>
          <w:rFonts w:ascii="Verdana" w:hAnsi="Verdana" w:cstheme="minorHAnsi"/>
          <w:sz w:val="18"/>
          <w:szCs w:val="18"/>
        </w:rPr>
        <w:t xml:space="preserve"> </w:t>
      </w:r>
    </w:p>
    <w:p w14:paraId="4262BF71" w14:textId="77777777" w:rsidR="000565E5" w:rsidRPr="00C718C9" w:rsidRDefault="000565E5" w:rsidP="00422186">
      <w:pPr>
        <w:spacing w:after="0" w:line="240" w:lineRule="auto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6A49A3D5" w14:textId="6D157B4C" w:rsidR="00F945AB" w:rsidRPr="00C718C9" w:rsidRDefault="00977CFD" w:rsidP="00977CFD">
      <w:pPr>
        <w:spacing w:after="0" w:line="240" w:lineRule="auto"/>
        <w:ind w:firstLine="567"/>
        <w:jc w:val="both"/>
        <w:rPr>
          <w:rFonts w:ascii="Verdana" w:hAnsi="Verdana" w:cstheme="minorHAnsi"/>
          <w:b/>
          <w:sz w:val="18"/>
          <w:szCs w:val="18"/>
          <w:u w:val="single"/>
        </w:rPr>
      </w:pPr>
      <w:r w:rsidRPr="00C718C9">
        <w:rPr>
          <w:rFonts w:ascii="Verdana" w:hAnsi="Verdana" w:cstheme="minorHAnsi"/>
          <w:b/>
          <w:sz w:val="18"/>
          <w:szCs w:val="18"/>
          <w:u w:val="single"/>
        </w:rPr>
        <w:t>S</w:t>
      </w:r>
      <w:r w:rsidR="00F945AB" w:rsidRPr="00C718C9">
        <w:rPr>
          <w:rFonts w:ascii="Verdana" w:hAnsi="Verdana" w:cstheme="minorHAnsi"/>
          <w:b/>
          <w:sz w:val="18"/>
          <w:szCs w:val="18"/>
          <w:u w:val="single"/>
        </w:rPr>
        <w:t>przątanie według niżej wymienionych częstotliwości:</w:t>
      </w:r>
    </w:p>
    <w:p w14:paraId="261F08E2" w14:textId="77777777" w:rsidR="00001A12" w:rsidRPr="00C718C9" w:rsidRDefault="00001A12" w:rsidP="00001A12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 xml:space="preserve">czyszczenie klamek – raz w tygodniu (w piątki), </w:t>
      </w:r>
    </w:p>
    <w:p w14:paraId="0FA48C2A" w14:textId="77777777" w:rsidR="00F50753" w:rsidRPr="00C718C9" w:rsidRDefault="00F50753" w:rsidP="00F50753">
      <w:pPr>
        <w:pStyle w:val="Akapitzlist"/>
        <w:numPr>
          <w:ilvl w:val="0"/>
          <w:numId w:val="2"/>
        </w:numPr>
        <w:tabs>
          <w:tab w:val="left" w:pos="1134"/>
        </w:tabs>
        <w:spacing w:after="0" w:line="240" w:lineRule="auto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 xml:space="preserve">zdejmowanie pajęczyn </w:t>
      </w:r>
      <w:r w:rsidR="008D3AB3" w:rsidRPr="00C718C9">
        <w:rPr>
          <w:rFonts w:ascii="Verdana" w:hAnsi="Verdana" w:cstheme="minorHAnsi"/>
          <w:sz w:val="18"/>
          <w:szCs w:val="18"/>
        </w:rPr>
        <w:t>–</w:t>
      </w:r>
      <w:r w:rsidRPr="00C718C9">
        <w:rPr>
          <w:rFonts w:ascii="Verdana" w:hAnsi="Verdana" w:cstheme="minorHAnsi"/>
          <w:sz w:val="18"/>
          <w:szCs w:val="18"/>
        </w:rPr>
        <w:t xml:space="preserve">  dwa razy w miesiącu (co dwa tygodnie),</w:t>
      </w:r>
    </w:p>
    <w:p w14:paraId="36A1D45E" w14:textId="77777777" w:rsidR="00F50753" w:rsidRPr="00C718C9" w:rsidRDefault="00F50753" w:rsidP="00F50753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mycie koszy na śmieci i dezynfekcja</w:t>
      </w:r>
      <w:r w:rsidR="00D2416C" w:rsidRPr="00C718C9">
        <w:rPr>
          <w:rFonts w:ascii="Verdana" w:hAnsi="Verdana" w:cstheme="minorHAnsi"/>
          <w:sz w:val="18"/>
          <w:szCs w:val="18"/>
        </w:rPr>
        <w:t xml:space="preserve"> – dwa razy w miesiącu (</w:t>
      </w:r>
      <w:r w:rsidRPr="00C718C9">
        <w:rPr>
          <w:rFonts w:ascii="Verdana" w:hAnsi="Verdana" w:cstheme="minorHAnsi"/>
          <w:sz w:val="18"/>
          <w:szCs w:val="18"/>
        </w:rPr>
        <w:t>co dwa tygodnie</w:t>
      </w:r>
      <w:r w:rsidR="00D2416C" w:rsidRPr="00C718C9">
        <w:rPr>
          <w:rFonts w:ascii="Verdana" w:hAnsi="Verdana" w:cstheme="minorHAnsi"/>
          <w:sz w:val="18"/>
          <w:szCs w:val="18"/>
        </w:rPr>
        <w:t>)</w:t>
      </w:r>
      <w:r w:rsidRPr="00C718C9">
        <w:rPr>
          <w:rFonts w:ascii="Verdana" w:hAnsi="Verdana" w:cstheme="minorHAnsi"/>
          <w:sz w:val="18"/>
          <w:szCs w:val="18"/>
        </w:rPr>
        <w:t xml:space="preserve">, </w:t>
      </w:r>
    </w:p>
    <w:p w14:paraId="795CDAF5" w14:textId="77777777" w:rsidR="00F50753" w:rsidRPr="00C718C9" w:rsidRDefault="00F50753" w:rsidP="00F50753">
      <w:pPr>
        <w:pStyle w:val="Akapitzlist"/>
        <w:numPr>
          <w:ilvl w:val="0"/>
          <w:numId w:val="2"/>
        </w:numPr>
        <w:tabs>
          <w:tab w:val="left" w:pos="1134"/>
        </w:tabs>
        <w:spacing w:after="0" w:line="240" w:lineRule="auto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 xml:space="preserve">mycie i czyszczenie grzejników </w:t>
      </w:r>
      <w:r w:rsidR="008D3AB3" w:rsidRPr="00C718C9">
        <w:rPr>
          <w:rFonts w:ascii="Verdana" w:hAnsi="Verdana" w:cstheme="minorHAnsi"/>
          <w:sz w:val="18"/>
          <w:szCs w:val="18"/>
        </w:rPr>
        <w:t>–</w:t>
      </w:r>
      <w:r w:rsidRPr="00C718C9">
        <w:rPr>
          <w:rFonts w:ascii="Verdana" w:hAnsi="Verdana" w:cstheme="minorHAnsi"/>
          <w:sz w:val="18"/>
          <w:szCs w:val="18"/>
        </w:rPr>
        <w:t xml:space="preserve">  raz w miesiącu (na koniec miesiąca kalendarzowego),</w:t>
      </w:r>
    </w:p>
    <w:p w14:paraId="7A48EDC6" w14:textId="77777777" w:rsidR="00001A12" w:rsidRPr="00C718C9" w:rsidRDefault="00001A12" w:rsidP="00001A12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bCs/>
          <w:sz w:val="18"/>
          <w:szCs w:val="18"/>
        </w:rPr>
        <w:t xml:space="preserve">ściąganie kurzu z wolumenów książek, teczek archiwalnych w archiwum </w:t>
      </w:r>
      <w:r w:rsidR="00040F48" w:rsidRPr="00C718C9">
        <w:rPr>
          <w:rFonts w:ascii="Verdana" w:hAnsi="Verdana" w:cstheme="minorHAnsi"/>
          <w:bCs/>
          <w:sz w:val="18"/>
          <w:szCs w:val="18"/>
        </w:rPr>
        <w:t>zakładowym</w:t>
      </w:r>
      <w:r w:rsidRPr="00C718C9">
        <w:rPr>
          <w:rFonts w:ascii="Verdana" w:hAnsi="Verdana" w:cstheme="minorHAnsi"/>
          <w:bCs/>
          <w:sz w:val="18"/>
          <w:szCs w:val="18"/>
        </w:rPr>
        <w:t xml:space="preserve"> – raz w miesiącu </w:t>
      </w:r>
      <w:r w:rsidRPr="00C718C9">
        <w:rPr>
          <w:rFonts w:ascii="Verdana" w:hAnsi="Verdana" w:cstheme="minorHAnsi"/>
          <w:sz w:val="18"/>
          <w:szCs w:val="18"/>
        </w:rPr>
        <w:t>(na koniec miesiąca kalendarzowego),</w:t>
      </w:r>
    </w:p>
    <w:p w14:paraId="5AD6C009" w14:textId="77777777" w:rsidR="00F50753" w:rsidRPr="00C718C9" w:rsidRDefault="00F50753" w:rsidP="00F5075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/>
          <w:sz w:val="18"/>
          <w:szCs w:val="18"/>
        </w:rPr>
        <w:t xml:space="preserve">kompleksowe mycie drzwi oszklonych oraz nieoszklonych wraz z framugami </w:t>
      </w:r>
      <w:r w:rsidR="008D3AB3" w:rsidRPr="00C718C9">
        <w:rPr>
          <w:rFonts w:ascii="Verdana" w:hAnsi="Verdana" w:cstheme="minorHAnsi"/>
          <w:sz w:val="18"/>
          <w:szCs w:val="18"/>
        </w:rPr>
        <w:t>–</w:t>
      </w:r>
      <w:r w:rsidRPr="00C718C9">
        <w:rPr>
          <w:rFonts w:ascii="Verdana" w:hAnsi="Verdana" w:cstheme="minorHAnsi"/>
          <w:sz w:val="18"/>
          <w:szCs w:val="18"/>
        </w:rPr>
        <w:t xml:space="preserve"> </w:t>
      </w:r>
      <w:r w:rsidRPr="00C718C9">
        <w:rPr>
          <w:rFonts w:ascii="Verdana" w:hAnsi="Verdana" w:cstheme="minorHAnsi"/>
          <w:bCs/>
          <w:sz w:val="18"/>
          <w:szCs w:val="18"/>
        </w:rPr>
        <w:t>raz na kwartał (marzec, czerwiec, wrzesień, grudzień),</w:t>
      </w:r>
    </w:p>
    <w:p w14:paraId="7B9203E4" w14:textId="058A7B94" w:rsidR="00F50753" w:rsidRPr="00C718C9" w:rsidRDefault="00F50753" w:rsidP="00F50753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czyszczenie opraw oświetleniowych oraz kloszy</w:t>
      </w:r>
      <w:r w:rsidR="00E51EC2" w:rsidRPr="00C718C9">
        <w:rPr>
          <w:rFonts w:ascii="Verdana" w:hAnsi="Verdana" w:cstheme="minorHAnsi"/>
          <w:sz w:val="18"/>
          <w:szCs w:val="18"/>
        </w:rPr>
        <w:t>,</w:t>
      </w:r>
      <w:r w:rsidRPr="00C718C9">
        <w:rPr>
          <w:rFonts w:ascii="Verdana" w:hAnsi="Verdana" w:cstheme="minorHAnsi"/>
          <w:sz w:val="18"/>
          <w:szCs w:val="18"/>
        </w:rPr>
        <w:t xml:space="preserve"> </w:t>
      </w:r>
      <w:r w:rsidR="00E51EC2" w:rsidRPr="00C718C9">
        <w:rPr>
          <w:rFonts w:ascii="Verdana" w:hAnsi="Verdana" w:cstheme="minorHAnsi"/>
          <w:sz w:val="18"/>
          <w:szCs w:val="18"/>
        </w:rPr>
        <w:t xml:space="preserve">po uprzednim demontażu przez elektryka Zamawiającego </w:t>
      </w:r>
      <w:r w:rsidR="008D3AB3" w:rsidRPr="00C718C9">
        <w:rPr>
          <w:rFonts w:ascii="Verdana" w:hAnsi="Verdana" w:cstheme="minorHAnsi"/>
          <w:sz w:val="18"/>
          <w:szCs w:val="18"/>
        </w:rPr>
        <w:t>–</w:t>
      </w:r>
      <w:r w:rsidRPr="00C718C9">
        <w:rPr>
          <w:rFonts w:ascii="Verdana" w:hAnsi="Verdana" w:cstheme="minorHAnsi"/>
          <w:sz w:val="18"/>
          <w:szCs w:val="18"/>
        </w:rPr>
        <w:t xml:space="preserve"> </w:t>
      </w:r>
      <w:r w:rsidRPr="00C718C9">
        <w:rPr>
          <w:rFonts w:ascii="Verdana" w:hAnsi="Verdana" w:cstheme="minorHAnsi"/>
          <w:bCs/>
          <w:sz w:val="18"/>
          <w:szCs w:val="18"/>
        </w:rPr>
        <w:t xml:space="preserve">raz na </w:t>
      </w:r>
      <w:r w:rsidR="009E5C4C" w:rsidRPr="00C718C9">
        <w:rPr>
          <w:rFonts w:ascii="Verdana" w:hAnsi="Verdana" w:cstheme="minorHAnsi"/>
          <w:bCs/>
          <w:sz w:val="18"/>
          <w:szCs w:val="18"/>
        </w:rPr>
        <w:t>rok</w:t>
      </w:r>
      <w:r w:rsidR="00C056CB" w:rsidRPr="00C718C9">
        <w:rPr>
          <w:rFonts w:ascii="Verdana" w:hAnsi="Verdana" w:cstheme="minorHAnsi"/>
          <w:bCs/>
          <w:sz w:val="18"/>
          <w:szCs w:val="18"/>
        </w:rPr>
        <w:t>,</w:t>
      </w:r>
    </w:p>
    <w:p w14:paraId="0768C185" w14:textId="77777777" w:rsidR="00F945AB" w:rsidRPr="00C718C9" w:rsidRDefault="00F945AB" w:rsidP="00F945A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 xml:space="preserve">polimeryzacja </w:t>
      </w:r>
      <w:r w:rsidRPr="00C718C9">
        <w:rPr>
          <w:rFonts w:ascii="Verdana" w:hAnsi="Verdana"/>
          <w:sz w:val="18"/>
          <w:szCs w:val="18"/>
        </w:rPr>
        <w:t>wykładzin obiektowych, polegaj</w:t>
      </w:r>
      <w:r w:rsidRPr="00C718C9">
        <w:rPr>
          <w:rFonts w:ascii="Verdana" w:eastAsia="TimesNewRoman" w:hAnsi="Verdana" w:cs="TimesNewRoman"/>
          <w:sz w:val="18"/>
          <w:szCs w:val="18"/>
        </w:rPr>
        <w:t>ą</w:t>
      </w:r>
      <w:r w:rsidRPr="00C718C9">
        <w:rPr>
          <w:rFonts w:ascii="Verdana" w:hAnsi="Verdana"/>
          <w:sz w:val="18"/>
          <w:szCs w:val="18"/>
        </w:rPr>
        <w:t>ca na doczyszczaniu powierzchni podłogowych stosownie do jej rodzaju, maszynami sprzątającymi wraz z r</w:t>
      </w:r>
      <w:r w:rsidRPr="00C718C9">
        <w:rPr>
          <w:rFonts w:ascii="Verdana" w:eastAsia="TimesNewRoman" w:hAnsi="Verdana" w:cs="TimesNewRoman"/>
          <w:sz w:val="18"/>
          <w:szCs w:val="18"/>
        </w:rPr>
        <w:t>ę</w:t>
      </w:r>
      <w:r w:rsidRPr="00C718C9">
        <w:rPr>
          <w:rFonts w:ascii="Verdana" w:hAnsi="Verdana"/>
          <w:sz w:val="18"/>
          <w:szCs w:val="18"/>
        </w:rPr>
        <w:t>cznym czyszczeniem miejsc trudnodost</w:t>
      </w:r>
      <w:r w:rsidRPr="00C718C9">
        <w:rPr>
          <w:rFonts w:ascii="Verdana" w:eastAsia="TimesNewRoman" w:hAnsi="Verdana" w:cs="TimesNewRoman"/>
          <w:sz w:val="18"/>
          <w:szCs w:val="18"/>
        </w:rPr>
        <w:t>ę</w:t>
      </w:r>
      <w:r w:rsidRPr="00C718C9">
        <w:rPr>
          <w:rFonts w:ascii="Verdana" w:hAnsi="Verdana"/>
          <w:sz w:val="18"/>
          <w:szCs w:val="18"/>
        </w:rPr>
        <w:t>pnych z nałożeniem minimum dwukrotnej warstwy polimeru – dwa razy do roku</w:t>
      </w:r>
      <w:r w:rsidR="00F50753" w:rsidRPr="00C718C9">
        <w:rPr>
          <w:rFonts w:ascii="Verdana" w:hAnsi="Verdana"/>
          <w:sz w:val="18"/>
          <w:szCs w:val="18"/>
        </w:rPr>
        <w:t xml:space="preserve"> (</w:t>
      </w:r>
      <w:r w:rsidR="00F50753" w:rsidRPr="00C718C9">
        <w:rPr>
          <w:rFonts w:ascii="Verdana" w:hAnsi="Verdana" w:cstheme="minorHAnsi"/>
          <w:sz w:val="18"/>
          <w:szCs w:val="18"/>
        </w:rPr>
        <w:t>co sześć miesięcy</w:t>
      </w:r>
      <w:r w:rsidR="00BB1DE5" w:rsidRPr="00C718C9">
        <w:rPr>
          <w:rFonts w:ascii="Verdana" w:hAnsi="Verdana" w:cstheme="minorHAnsi"/>
          <w:sz w:val="18"/>
          <w:szCs w:val="18"/>
        </w:rPr>
        <w:t>, w kwietniu i październiku</w:t>
      </w:r>
      <w:r w:rsidR="00F50753" w:rsidRPr="00C718C9">
        <w:rPr>
          <w:rFonts w:ascii="Verdana" w:hAnsi="Verdana" w:cstheme="minorHAnsi"/>
          <w:sz w:val="18"/>
          <w:szCs w:val="18"/>
        </w:rPr>
        <w:t>)</w:t>
      </w:r>
      <w:r w:rsidRPr="00C718C9">
        <w:rPr>
          <w:rFonts w:ascii="Verdana" w:hAnsi="Verdana"/>
          <w:sz w:val="18"/>
          <w:szCs w:val="18"/>
        </w:rPr>
        <w:t>,</w:t>
      </w:r>
    </w:p>
    <w:p w14:paraId="58D4C84F" w14:textId="77777777" w:rsidR="00F22A9D" w:rsidRPr="00C718C9" w:rsidRDefault="00F22A9D" w:rsidP="00F22A9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doczyszczanie wszystkich powierzchni podłogowych stosownie do ich rodzajów, maszynami sprzątającymi – dwa razy do roku (co sześć miesięcy),</w:t>
      </w:r>
    </w:p>
    <w:p w14:paraId="761552FE" w14:textId="77777777" w:rsidR="00C15EAA" w:rsidRPr="00C718C9" w:rsidRDefault="00C15EAA" w:rsidP="00C15EA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odkurzanie ścian i sufitów</w:t>
      </w:r>
      <w:r w:rsidR="007C19B4" w:rsidRPr="00C718C9">
        <w:rPr>
          <w:rFonts w:ascii="Verdana" w:hAnsi="Verdana" w:cstheme="minorHAnsi"/>
          <w:sz w:val="18"/>
          <w:szCs w:val="18"/>
        </w:rPr>
        <w:t xml:space="preserve"> </w:t>
      </w:r>
      <w:r w:rsidR="008D3AB3" w:rsidRPr="00C718C9">
        <w:rPr>
          <w:rFonts w:ascii="Verdana" w:hAnsi="Verdana" w:cstheme="minorHAnsi"/>
          <w:sz w:val="18"/>
          <w:szCs w:val="18"/>
        </w:rPr>
        <w:t>–</w:t>
      </w:r>
      <w:r w:rsidR="007C19B4" w:rsidRPr="00C718C9">
        <w:rPr>
          <w:rFonts w:ascii="Verdana" w:hAnsi="Verdana" w:cstheme="minorHAnsi"/>
          <w:sz w:val="18"/>
          <w:szCs w:val="18"/>
        </w:rPr>
        <w:t xml:space="preserve"> </w:t>
      </w:r>
      <w:r w:rsidR="007C19B4" w:rsidRPr="00C718C9">
        <w:rPr>
          <w:rFonts w:ascii="Verdana" w:hAnsi="Verdana"/>
          <w:sz w:val="18"/>
          <w:szCs w:val="18"/>
        </w:rPr>
        <w:t>dwa razy do roku</w:t>
      </w:r>
      <w:r w:rsidR="00355B4E" w:rsidRPr="00C718C9">
        <w:rPr>
          <w:rFonts w:ascii="Verdana" w:hAnsi="Verdana"/>
          <w:sz w:val="18"/>
          <w:szCs w:val="18"/>
        </w:rPr>
        <w:t xml:space="preserve"> (</w:t>
      </w:r>
      <w:r w:rsidR="007C19B4" w:rsidRPr="00C718C9">
        <w:rPr>
          <w:rFonts w:ascii="Verdana" w:hAnsi="Verdana" w:cstheme="minorHAnsi"/>
          <w:sz w:val="18"/>
          <w:szCs w:val="18"/>
        </w:rPr>
        <w:t>co sześć miesięcy)</w:t>
      </w:r>
      <w:r w:rsidRPr="00C718C9">
        <w:rPr>
          <w:rFonts w:ascii="Verdana" w:hAnsi="Verdana" w:cstheme="minorHAnsi"/>
          <w:sz w:val="18"/>
          <w:szCs w:val="18"/>
        </w:rPr>
        <w:t>.</w:t>
      </w:r>
    </w:p>
    <w:p w14:paraId="2B1DC160" w14:textId="77777777" w:rsidR="00FD4261" w:rsidRPr="00C718C9" w:rsidRDefault="00FD4261" w:rsidP="00FD4261">
      <w:pPr>
        <w:spacing w:after="0" w:line="240" w:lineRule="auto"/>
        <w:jc w:val="both"/>
        <w:rPr>
          <w:rFonts w:ascii="Verdana" w:hAnsi="Verdana" w:cstheme="minorHAnsi"/>
          <w:b/>
          <w:sz w:val="18"/>
          <w:szCs w:val="18"/>
        </w:rPr>
      </w:pPr>
    </w:p>
    <w:p w14:paraId="2F905751" w14:textId="77777777" w:rsidR="00FD4261" w:rsidRPr="00C718C9" w:rsidRDefault="00FD4261" w:rsidP="00D51877">
      <w:pPr>
        <w:pStyle w:val="Akapitzlist"/>
        <w:numPr>
          <w:ilvl w:val="3"/>
          <w:numId w:val="23"/>
        </w:numPr>
        <w:spacing w:after="0" w:line="240" w:lineRule="auto"/>
        <w:ind w:left="284" w:hanging="284"/>
        <w:jc w:val="both"/>
        <w:rPr>
          <w:rFonts w:ascii="Verdana" w:hAnsi="Verdana" w:cstheme="minorHAnsi"/>
          <w:b/>
          <w:i/>
          <w:sz w:val="18"/>
          <w:szCs w:val="18"/>
        </w:rPr>
      </w:pPr>
      <w:r w:rsidRPr="00C718C9">
        <w:rPr>
          <w:rFonts w:ascii="Verdana" w:hAnsi="Verdana" w:cstheme="minorHAnsi"/>
          <w:b/>
          <w:sz w:val="18"/>
          <w:szCs w:val="18"/>
        </w:rPr>
        <w:t xml:space="preserve">ZAKRES SPRZĄTANIA KOMPLEKSU GOŚCINNEGO – GRUPA III: </w:t>
      </w:r>
    </w:p>
    <w:p w14:paraId="4F72974A" w14:textId="77777777" w:rsidR="00FD4261" w:rsidRPr="00C718C9" w:rsidRDefault="00FD4261" w:rsidP="00FD4261">
      <w:pPr>
        <w:tabs>
          <w:tab w:val="num" w:pos="567"/>
        </w:tabs>
        <w:spacing w:after="0" w:line="240" w:lineRule="auto"/>
        <w:ind w:left="284"/>
        <w:jc w:val="both"/>
        <w:rPr>
          <w:rFonts w:ascii="Verdana" w:hAnsi="Verdana" w:cstheme="minorHAnsi"/>
          <w:b/>
          <w:i/>
          <w:sz w:val="18"/>
          <w:szCs w:val="18"/>
        </w:rPr>
      </w:pPr>
    </w:p>
    <w:p w14:paraId="7A22DC0E" w14:textId="3B579840" w:rsidR="00FD4261" w:rsidRPr="00C718C9" w:rsidRDefault="00FD4261" w:rsidP="00FD4261">
      <w:pPr>
        <w:tabs>
          <w:tab w:val="num" w:pos="567"/>
        </w:tabs>
        <w:spacing w:after="0" w:line="240" w:lineRule="auto"/>
        <w:ind w:left="284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Kompleks</w:t>
      </w:r>
      <w:r w:rsidR="0014407B" w:rsidRPr="00C718C9">
        <w:rPr>
          <w:rFonts w:ascii="Verdana" w:hAnsi="Verdana" w:cstheme="minorHAnsi"/>
          <w:sz w:val="18"/>
          <w:szCs w:val="18"/>
        </w:rPr>
        <w:t xml:space="preserve"> gościnn</w:t>
      </w:r>
      <w:r w:rsidRPr="00C718C9">
        <w:rPr>
          <w:rFonts w:ascii="Verdana" w:hAnsi="Verdana" w:cstheme="minorHAnsi"/>
          <w:sz w:val="18"/>
          <w:szCs w:val="18"/>
        </w:rPr>
        <w:t>y</w:t>
      </w:r>
      <w:r w:rsidR="005A789A" w:rsidRPr="00C718C9">
        <w:rPr>
          <w:rFonts w:ascii="Verdana" w:hAnsi="Verdana" w:cstheme="minorHAnsi"/>
          <w:sz w:val="18"/>
          <w:szCs w:val="18"/>
        </w:rPr>
        <w:t xml:space="preserve"> – pow. </w:t>
      </w:r>
      <w:r w:rsidR="00EA58E1" w:rsidRPr="00C718C9">
        <w:rPr>
          <w:rFonts w:ascii="Verdana" w:hAnsi="Verdana" w:cstheme="minorHAnsi"/>
          <w:sz w:val="18"/>
          <w:szCs w:val="18"/>
        </w:rPr>
        <w:t>46,2</w:t>
      </w:r>
      <w:r w:rsidR="005A789A" w:rsidRPr="00C718C9">
        <w:rPr>
          <w:rFonts w:ascii="Verdana" w:hAnsi="Verdana" w:cstheme="minorHAnsi"/>
          <w:sz w:val="18"/>
          <w:szCs w:val="18"/>
        </w:rPr>
        <w:t xml:space="preserve"> m²</w:t>
      </w:r>
      <w:r w:rsidR="000A3A08" w:rsidRPr="00C718C9">
        <w:rPr>
          <w:rFonts w:ascii="Verdana" w:hAnsi="Verdana" w:cstheme="minorHAnsi"/>
          <w:sz w:val="18"/>
          <w:szCs w:val="18"/>
        </w:rPr>
        <w:t xml:space="preserve">. </w:t>
      </w:r>
      <w:r w:rsidR="005A789A" w:rsidRPr="00C718C9">
        <w:rPr>
          <w:rFonts w:ascii="Verdana" w:hAnsi="Verdana" w:cstheme="minorHAnsi"/>
          <w:sz w:val="18"/>
          <w:szCs w:val="18"/>
        </w:rPr>
        <w:t>W</w:t>
      </w:r>
      <w:r w:rsidR="000A3A08" w:rsidRPr="00C718C9">
        <w:rPr>
          <w:rFonts w:ascii="Verdana" w:hAnsi="Verdana" w:cstheme="minorHAnsi"/>
          <w:sz w:val="18"/>
          <w:szCs w:val="18"/>
        </w:rPr>
        <w:t xml:space="preserve"> </w:t>
      </w:r>
      <w:r w:rsidR="005A789A" w:rsidRPr="00C718C9">
        <w:rPr>
          <w:rFonts w:ascii="Verdana" w:hAnsi="Verdana" w:cstheme="minorHAnsi"/>
          <w:sz w:val="18"/>
          <w:szCs w:val="18"/>
        </w:rPr>
        <w:t>skład</w:t>
      </w:r>
      <w:r w:rsidR="000A3A08" w:rsidRPr="00C718C9">
        <w:rPr>
          <w:rFonts w:ascii="Verdana" w:hAnsi="Verdana" w:cstheme="minorHAnsi"/>
          <w:sz w:val="18"/>
          <w:szCs w:val="18"/>
        </w:rPr>
        <w:t xml:space="preserve"> kompleksu </w:t>
      </w:r>
      <w:r w:rsidR="005A789A" w:rsidRPr="00C718C9">
        <w:rPr>
          <w:rFonts w:ascii="Verdana" w:hAnsi="Verdana" w:cstheme="minorHAnsi"/>
          <w:sz w:val="18"/>
          <w:szCs w:val="18"/>
        </w:rPr>
        <w:t>wchodzą</w:t>
      </w:r>
      <w:r w:rsidR="000A3A08" w:rsidRPr="00C718C9">
        <w:rPr>
          <w:rFonts w:ascii="Verdana" w:hAnsi="Verdana" w:cstheme="minorHAnsi"/>
          <w:sz w:val="18"/>
          <w:szCs w:val="18"/>
        </w:rPr>
        <w:t xml:space="preserve"> </w:t>
      </w:r>
      <w:r w:rsidR="005A789A" w:rsidRPr="00C718C9">
        <w:rPr>
          <w:rFonts w:ascii="Verdana" w:hAnsi="Verdana" w:cstheme="minorHAnsi"/>
          <w:sz w:val="18"/>
          <w:szCs w:val="18"/>
        </w:rPr>
        <w:t>następujące</w:t>
      </w:r>
      <w:r w:rsidR="000A3A08" w:rsidRPr="00C718C9">
        <w:rPr>
          <w:rFonts w:ascii="Verdana" w:hAnsi="Verdana" w:cstheme="minorHAnsi"/>
          <w:sz w:val="18"/>
          <w:szCs w:val="18"/>
        </w:rPr>
        <w:t xml:space="preserve"> pomieszczenia</w:t>
      </w:r>
      <w:r w:rsidR="005A789A" w:rsidRPr="00C718C9">
        <w:rPr>
          <w:rFonts w:ascii="Verdana" w:hAnsi="Verdana" w:cstheme="minorHAnsi"/>
          <w:sz w:val="18"/>
          <w:szCs w:val="18"/>
        </w:rPr>
        <w:t>: pokój gościn</w:t>
      </w:r>
      <w:r w:rsidR="004A7F5A" w:rsidRPr="00C718C9">
        <w:rPr>
          <w:rFonts w:ascii="Verdana" w:hAnsi="Verdana" w:cstheme="minorHAnsi"/>
          <w:sz w:val="18"/>
          <w:szCs w:val="18"/>
        </w:rPr>
        <w:t>n</w:t>
      </w:r>
      <w:r w:rsidR="005A789A" w:rsidRPr="00C718C9">
        <w:rPr>
          <w:rFonts w:ascii="Verdana" w:hAnsi="Verdana" w:cstheme="minorHAnsi"/>
          <w:sz w:val="18"/>
          <w:szCs w:val="18"/>
        </w:rPr>
        <w:t>y z</w:t>
      </w:r>
      <w:r w:rsidR="0046008A" w:rsidRPr="00C718C9">
        <w:rPr>
          <w:rFonts w:ascii="Verdana" w:hAnsi="Verdana" w:cstheme="minorHAnsi"/>
          <w:sz w:val="18"/>
          <w:szCs w:val="18"/>
        </w:rPr>
        <w:t> </w:t>
      </w:r>
      <w:r w:rsidR="005A789A" w:rsidRPr="00C718C9">
        <w:rPr>
          <w:rFonts w:ascii="Verdana" w:hAnsi="Verdana" w:cstheme="minorHAnsi"/>
          <w:sz w:val="18"/>
          <w:szCs w:val="18"/>
        </w:rPr>
        <w:t>anekse</w:t>
      </w:r>
      <w:r w:rsidR="00875944" w:rsidRPr="00C718C9">
        <w:rPr>
          <w:rFonts w:ascii="Verdana" w:hAnsi="Verdana" w:cstheme="minorHAnsi"/>
          <w:sz w:val="18"/>
          <w:szCs w:val="18"/>
        </w:rPr>
        <w:t xml:space="preserve">m kuchennym, kuchnia, toaleta, </w:t>
      </w:r>
      <w:r w:rsidR="005A789A" w:rsidRPr="00C718C9">
        <w:rPr>
          <w:rFonts w:ascii="Verdana" w:hAnsi="Verdana" w:cstheme="minorHAnsi"/>
          <w:sz w:val="18"/>
          <w:szCs w:val="18"/>
        </w:rPr>
        <w:t>WC</w:t>
      </w:r>
      <w:r w:rsidR="00233526" w:rsidRPr="00C718C9">
        <w:rPr>
          <w:rFonts w:ascii="Verdana" w:hAnsi="Verdana" w:cstheme="minorHAnsi"/>
          <w:sz w:val="18"/>
          <w:szCs w:val="18"/>
        </w:rPr>
        <w:t xml:space="preserve"> i </w:t>
      </w:r>
      <w:r w:rsidR="00875944" w:rsidRPr="00C718C9">
        <w:rPr>
          <w:rFonts w:ascii="Verdana" w:hAnsi="Verdana" w:cstheme="minorHAnsi"/>
          <w:sz w:val="18"/>
          <w:szCs w:val="18"/>
        </w:rPr>
        <w:t>komunikacja</w:t>
      </w:r>
      <w:r w:rsidR="005A789A" w:rsidRPr="00C718C9">
        <w:rPr>
          <w:rFonts w:ascii="Verdana" w:hAnsi="Verdana" w:cstheme="minorHAnsi"/>
          <w:sz w:val="18"/>
          <w:szCs w:val="18"/>
        </w:rPr>
        <w:t>.</w:t>
      </w:r>
    </w:p>
    <w:p w14:paraId="2660EDB0" w14:textId="77777777" w:rsidR="00FD4261" w:rsidRPr="00C718C9" w:rsidRDefault="00FD4261" w:rsidP="00FD4261">
      <w:pPr>
        <w:tabs>
          <w:tab w:val="num" w:pos="567"/>
        </w:tabs>
        <w:spacing w:after="0" w:line="240" w:lineRule="auto"/>
        <w:ind w:left="284"/>
        <w:jc w:val="both"/>
        <w:rPr>
          <w:rFonts w:ascii="Verdana" w:hAnsi="Verdana" w:cstheme="minorHAnsi"/>
          <w:b/>
          <w:sz w:val="18"/>
          <w:szCs w:val="18"/>
        </w:rPr>
      </w:pPr>
    </w:p>
    <w:p w14:paraId="6F8B424A" w14:textId="533B26F8" w:rsidR="009D3C68" w:rsidRPr="00C718C9" w:rsidRDefault="00FD4261" w:rsidP="00977CFD">
      <w:pPr>
        <w:pStyle w:val="Akapitzlist"/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Verdana" w:hAnsi="Verdana" w:cstheme="minorHAnsi"/>
          <w:b/>
          <w:i/>
          <w:sz w:val="18"/>
          <w:szCs w:val="18"/>
        </w:rPr>
      </w:pPr>
      <w:r w:rsidRPr="00C718C9">
        <w:rPr>
          <w:rFonts w:ascii="Verdana" w:hAnsi="Verdana" w:cstheme="minorHAnsi"/>
          <w:b/>
          <w:sz w:val="18"/>
          <w:szCs w:val="18"/>
        </w:rPr>
        <w:t xml:space="preserve">sprzątanie według </w:t>
      </w:r>
      <w:r w:rsidR="00832897" w:rsidRPr="00C718C9">
        <w:rPr>
          <w:rFonts w:ascii="Verdana" w:hAnsi="Verdana" w:cstheme="minorHAnsi"/>
          <w:b/>
          <w:sz w:val="18"/>
          <w:szCs w:val="18"/>
        </w:rPr>
        <w:t>wg potrzeb</w:t>
      </w:r>
      <w:r w:rsidR="00A54009" w:rsidRPr="00C718C9">
        <w:rPr>
          <w:rFonts w:ascii="Verdana" w:hAnsi="Verdana" w:cstheme="minorHAnsi"/>
          <w:b/>
          <w:sz w:val="18"/>
          <w:szCs w:val="18"/>
        </w:rPr>
        <w:t xml:space="preserve"> </w:t>
      </w:r>
      <w:r w:rsidR="00832897" w:rsidRPr="00C718C9">
        <w:rPr>
          <w:rFonts w:ascii="Verdana" w:hAnsi="Verdana" w:cstheme="minorHAnsi"/>
          <w:b/>
          <w:sz w:val="18"/>
          <w:szCs w:val="18"/>
        </w:rPr>
        <w:t>Zamawiającego</w:t>
      </w:r>
      <w:r w:rsidR="00206560" w:rsidRPr="00C718C9">
        <w:rPr>
          <w:rFonts w:ascii="Verdana" w:hAnsi="Verdana" w:cstheme="minorHAnsi"/>
          <w:b/>
          <w:sz w:val="18"/>
          <w:szCs w:val="18"/>
        </w:rPr>
        <w:t xml:space="preserve"> – </w:t>
      </w:r>
      <w:r w:rsidR="0022458C" w:rsidRPr="00C718C9">
        <w:rPr>
          <w:rFonts w:ascii="Verdana" w:hAnsi="Verdana" w:cstheme="minorHAnsi"/>
          <w:b/>
          <w:sz w:val="18"/>
          <w:szCs w:val="18"/>
        </w:rPr>
        <w:t>liczba przewidzianych pobytów gości</w:t>
      </w:r>
      <w:r w:rsidR="00D07D4D" w:rsidRPr="00C718C9">
        <w:rPr>
          <w:rFonts w:ascii="Verdana" w:hAnsi="Verdana" w:cstheme="minorHAnsi"/>
          <w:b/>
          <w:sz w:val="18"/>
          <w:szCs w:val="18"/>
        </w:rPr>
        <w:t xml:space="preserve"> w kompleksie </w:t>
      </w:r>
      <w:r w:rsidR="0022458C" w:rsidRPr="00C718C9">
        <w:rPr>
          <w:rFonts w:ascii="Verdana" w:hAnsi="Verdana" w:cstheme="minorHAnsi"/>
          <w:b/>
          <w:sz w:val="18"/>
          <w:szCs w:val="18"/>
        </w:rPr>
        <w:t xml:space="preserve"> -  </w:t>
      </w:r>
      <w:r w:rsidR="00206560" w:rsidRPr="00C718C9">
        <w:rPr>
          <w:rFonts w:ascii="Verdana" w:hAnsi="Verdana" w:cstheme="minorHAnsi"/>
          <w:b/>
          <w:sz w:val="18"/>
          <w:szCs w:val="18"/>
        </w:rPr>
        <w:t>około 2</w:t>
      </w:r>
      <w:r w:rsidR="0022458C" w:rsidRPr="00C718C9">
        <w:rPr>
          <w:rFonts w:ascii="Verdana" w:hAnsi="Verdana" w:cstheme="minorHAnsi"/>
          <w:b/>
          <w:sz w:val="18"/>
          <w:szCs w:val="18"/>
        </w:rPr>
        <w:t>2</w:t>
      </w:r>
      <w:r w:rsidR="000A3A08" w:rsidRPr="00C718C9">
        <w:rPr>
          <w:rFonts w:ascii="Verdana" w:hAnsi="Verdana" w:cstheme="minorHAnsi"/>
          <w:b/>
          <w:sz w:val="18"/>
          <w:szCs w:val="18"/>
        </w:rPr>
        <w:t xml:space="preserve"> razy w roku</w:t>
      </w:r>
      <w:r w:rsidR="00A06EAE" w:rsidRPr="00C718C9">
        <w:rPr>
          <w:rFonts w:ascii="Verdana" w:hAnsi="Verdana" w:cstheme="minorHAnsi"/>
          <w:b/>
          <w:sz w:val="18"/>
          <w:szCs w:val="18"/>
        </w:rPr>
        <w:t>:</w:t>
      </w:r>
    </w:p>
    <w:p w14:paraId="4C7B0A6B" w14:textId="77777777" w:rsidR="000D0CEF" w:rsidRPr="00C718C9" w:rsidRDefault="000D0CEF" w:rsidP="00E13F3F">
      <w:pPr>
        <w:spacing w:after="0"/>
        <w:jc w:val="both"/>
        <w:rPr>
          <w:rFonts w:ascii="Verdana" w:hAnsi="Verdana" w:cstheme="minorHAnsi"/>
          <w:sz w:val="18"/>
          <w:szCs w:val="18"/>
        </w:rPr>
      </w:pPr>
    </w:p>
    <w:p w14:paraId="274B7653" w14:textId="77777777" w:rsidR="005534B2" w:rsidRPr="00C718C9" w:rsidRDefault="005534B2" w:rsidP="00371DDA">
      <w:pPr>
        <w:spacing w:after="0"/>
        <w:jc w:val="both"/>
        <w:rPr>
          <w:rFonts w:ascii="Verdana" w:hAnsi="Verdana" w:cstheme="minorHAnsi"/>
          <w:sz w:val="18"/>
          <w:szCs w:val="18"/>
          <w:u w:val="single"/>
        </w:rPr>
      </w:pPr>
      <w:r w:rsidRPr="00C718C9">
        <w:rPr>
          <w:rFonts w:ascii="Verdana" w:hAnsi="Verdana" w:cstheme="minorHAnsi"/>
          <w:sz w:val="18"/>
          <w:szCs w:val="18"/>
          <w:u w:val="single"/>
        </w:rPr>
        <w:t>Czynności wykonywane nie wcześniej niż 48 h przed planowaną datą przybycia gości do kompleksu gościnnego:</w:t>
      </w:r>
    </w:p>
    <w:p w14:paraId="1507249F" w14:textId="6A43001B" w:rsidR="005534B2" w:rsidRPr="00C718C9" w:rsidRDefault="005534B2" w:rsidP="005534B2">
      <w:pPr>
        <w:numPr>
          <w:ilvl w:val="0"/>
          <w:numId w:val="3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zmywanie i wycieranie powierzchni podłogowych stosownie do jej rodzaju (panele, płytki) z</w:t>
      </w:r>
      <w:r w:rsidR="00E51EC2" w:rsidRPr="00C718C9">
        <w:rPr>
          <w:rFonts w:ascii="Verdana" w:hAnsi="Verdana" w:cstheme="minorHAnsi"/>
          <w:sz w:val="18"/>
          <w:szCs w:val="18"/>
        </w:rPr>
        <w:t> </w:t>
      </w:r>
      <w:r w:rsidRPr="00C718C9">
        <w:rPr>
          <w:rFonts w:ascii="Verdana" w:hAnsi="Verdana" w:cstheme="minorHAnsi"/>
          <w:sz w:val="18"/>
          <w:szCs w:val="18"/>
        </w:rPr>
        <w:t>użyciem środków chemicznych i zapachowych,</w:t>
      </w:r>
    </w:p>
    <w:p w14:paraId="4E14B2C4" w14:textId="77777777" w:rsidR="005534B2" w:rsidRPr="00C718C9" w:rsidRDefault="005534B2" w:rsidP="005534B2">
      <w:pPr>
        <w:numPr>
          <w:ilvl w:val="0"/>
          <w:numId w:val="3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odkurzanie powierzchni podłogowych,</w:t>
      </w:r>
    </w:p>
    <w:p w14:paraId="0B1ADC3A" w14:textId="77777777" w:rsidR="005534B2" w:rsidRPr="00C718C9" w:rsidRDefault="005534B2" w:rsidP="005534B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wycieranie kurzu ze wszystkich powierzchni,</w:t>
      </w:r>
    </w:p>
    <w:p w14:paraId="207F5A70" w14:textId="77777777" w:rsidR="005534B2" w:rsidRPr="00C718C9" w:rsidRDefault="005534B2" w:rsidP="00C152CD">
      <w:pPr>
        <w:numPr>
          <w:ilvl w:val="0"/>
          <w:numId w:val="3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odkurzanie mebli tapicerowanych,</w:t>
      </w:r>
    </w:p>
    <w:p w14:paraId="6C0A52CA" w14:textId="77777777" w:rsidR="00E51EC2" w:rsidRPr="00C718C9" w:rsidRDefault="005534B2" w:rsidP="00E51EC2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mycie umywalek</w:t>
      </w:r>
      <w:r w:rsidR="00C152CD" w:rsidRPr="00C718C9">
        <w:rPr>
          <w:rFonts w:ascii="Verdana" w:hAnsi="Verdana" w:cstheme="minorHAnsi"/>
          <w:sz w:val="18"/>
          <w:szCs w:val="18"/>
        </w:rPr>
        <w:t xml:space="preserve"> i</w:t>
      </w:r>
      <w:r w:rsidRPr="00C718C9">
        <w:rPr>
          <w:rFonts w:ascii="Verdana" w:hAnsi="Verdana" w:cstheme="minorHAnsi"/>
          <w:sz w:val="18"/>
          <w:szCs w:val="18"/>
        </w:rPr>
        <w:t xml:space="preserve"> sanitariatów,</w:t>
      </w:r>
      <w:r w:rsidR="00E51EC2" w:rsidRPr="00C718C9">
        <w:rPr>
          <w:rFonts w:ascii="Verdana" w:hAnsi="Verdana" w:cstheme="minorHAnsi"/>
          <w:sz w:val="18"/>
          <w:szCs w:val="18"/>
        </w:rPr>
        <w:t xml:space="preserve"> </w:t>
      </w:r>
    </w:p>
    <w:p w14:paraId="20E7344F" w14:textId="17FC7DC1" w:rsidR="00F5708F" w:rsidRPr="00C718C9" w:rsidRDefault="00F5708F" w:rsidP="00F5708F">
      <w:pPr>
        <w:pStyle w:val="Akapitzlist"/>
        <w:numPr>
          <w:ilvl w:val="0"/>
          <w:numId w:val="4"/>
        </w:numPr>
        <w:spacing w:after="0" w:line="240" w:lineRule="auto"/>
        <w:ind w:left="709" w:hanging="371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sprawdzanie stanu i uzupełnianie zapasów środków czystości w WC oraz toalecie (papier toaletowy, mydło, ręczniki papierowe, kostki zapachowe do WC, zapasy i baterie w odświeżaczach powietrza),</w:t>
      </w:r>
    </w:p>
    <w:p w14:paraId="60CE7AD6" w14:textId="7B6BC9DB" w:rsidR="00F5708F" w:rsidRPr="00C718C9" w:rsidRDefault="00F5708F" w:rsidP="00F5708F">
      <w:pPr>
        <w:pStyle w:val="Akapitzlist"/>
        <w:numPr>
          <w:ilvl w:val="0"/>
          <w:numId w:val="4"/>
        </w:numPr>
        <w:spacing w:after="0" w:line="240" w:lineRule="auto"/>
        <w:ind w:left="709" w:hanging="371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sprawdzanie stanu i uzupełnianie zapasów środków czystości w kuchni (płyn do mycia naczyń, mydło, ręczniki papierowe w rolce),</w:t>
      </w:r>
    </w:p>
    <w:p w14:paraId="0904C05E" w14:textId="6EFAD8A0" w:rsidR="005534B2" w:rsidRPr="00C718C9" w:rsidRDefault="005534B2" w:rsidP="00E51EC2">
      <w:pPr>
        <w:pStyle w:val="Akapitzlist"/>
        <w:numPr>
          <w:ilvl w:val="0"/>
          <w:numId w:val="4"/>
        </w:numPr>
        <w:spacing w:after="0" w:line="240" w:lineRule="auto"/>
        <w:ind w:left="709" w:hanging="371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założenie pościeli i ręczników</w:t>
      </w:r>
      <w:r w:rsidR="0028283C" w:rsidRPr="00C718C9">
        <w:rPr>
          <w:rFonts w:ascii="Verdana" w:hAnsi="Verdana" w:cstheme="minorHAnsi"/>
          <w:sz w:val="18"/>
          <w:szCs w:val="18"/>
        </w:rPr>
        <w:t xml:space="preserve"> (pościel i ręczniki będą pobierane samodzielnie z miejsca wskazanego przez Zamawiającego)</w:t>
      </w:r>
      <w:r w:rsidRPr="00C718C9">
        <w:rPr>
          <w:rFonts w:ascii="Verdana" w:hAnsi="Verdana" w:cstheme="minorHAnsi"/>
          <w:sz w:val="18"/>
          <w:szCs w:val="18"/>
        </w:rPr>
        <w:t>,</w:t>
      </w:r>
    </w:p>
    <w:p w14:paraId="1654891A" w14:textId="77777777" w:rsidR="005534B2" w:rsidRPr="00C718C9" w:rsidRDefault="005534B2" w:rsidP="005534B2">
      <w:pPr>
        <w:pStyle w:val="Akapitzlist"/>
        <w:numPr>
          <w:ilvl w:val="0"/>
          <w:numId w:val="4"/>
        </w:numPr>
        <w:spacing w:after="0" w:line="240" w:lineRule="auto"/>
        <w:ind w:left="709" w:hanging="371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zamiatanie balkonu,</w:t>
      </w:r>
    </w:p>
    <w:p w14:paraId="441C71B4" w14:textId="77777777" w:rsidR="005534B2" w:rsidRPr="00C718C9" w:rsidRDefault="005534B2" w:rsidP="005534B2">
      <w:pPr>
        <w:pStyle w:val="Akapitzlist"/>
        <w:numPr>
          <w:ilvl w:val="0"/>
          <w:numId w:val="4"/>
        </w:numPr>
        <w:spacing w:after="0" w:line="240" w:lineRule="auto"/>
        <w:ind w:left="709" w:hanging="371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mycie balustrady na balkonie,</w:t>
      </w:r>
    </w:p>
    <w:p w14:paraId="1242D644" w14:textId="008BE25F" w:rsidR="005534B2" w:rsidRPr="00C718C9" w:rsidRDefault="005534B2" w:rsidP="005534B2">
      <w:pPr>
        <w:pStyle w:val="Akapitzlist"/>
        <w:numPr>
          <w:ilvl w:val="0"/>
          <w:numId w:val="4"/>
        </w:numPr>
        <w:spacing w:after="0" w:line="240" w:lineRule="auto"/>
        <w:ind w:left="709" w:hanging="371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czyszczenie opraw oświetleniowych oraz kloszy</w:t>
      </w:r>
      <w:r w:rsidR="00E51EC2" w:rsidRPr="00C718C9">
        <w:rPr>
          <w:rFonts w:ascii="Verdana" w:hAnsi="Verdana" w:cstheme="minorHAnsi"/>
          <w:sz w:val="18"/>
          <w:szCs w:val="18"/>
        </w:rPr>
        <w:t>, po uprzednim demontażu przez elektryka Zamawiającego</w:t>
      </w:r>
      <w:r w:rsidRPr="00C718C9">
        <w:rPr>
          <w:rFonts w:ascii="Verdana" w:hAnsi="Verdana" w:cstheme="minorHAnsi"/>
          <w:sz w:val="18"/>
          <w:szCs w:val="18"/>
        </w:rPr>
        <w:t xml:space="preserve"> - </w:t>
      </w:r>
      <w:r w:rsidRPr="00C718C9">
        <w:rPr>
          <w:rFonts w:ascii="Verdana" w:hAnsi="Verdana" w:cstheme="minorHAnsi"/>
          <w:bCs/>
          <w:sz w:val="18"/>
          <w:szCs w:val="18"/>
        </w:rPr>
        <w:t xml:space="preserve">raz na </w:t>
      </w:r>
      <w:r w:rsidR="009E5C4C" w:rsidRPr="00C718C9">
        <w:rPr>
          <w:rFonts w:ascii="Verdana" w:hAnsi="Verdana" w:cstheme="minorHAnsi"/>
          <w:bCs/>
          <w:sz w:val="18"/>
          <w:szCs w:val="18"/>
        </w:rPr>
        <w:t>pół roku</w:t>
      </w:r>
      <w:r w:rsidRPr="00C718C9">
        <w:rPr>
          <w:rFonts w:ascii="Verdana" w:hAnsi="Verdana" w:cstheme="minorHAnsi"/>
          <w:bCs/>
          <w:sz w:val="18"/>
          <w:szCs w:val="18"/>
        </w:rPr>
        <w:t>), ściągniętych uprzednio przez elektryka.</w:t>
      </w:r>
    </w:p>
    <w:p w14:paraId="2922BA4F" w14:textId="77777777" w:rsidR="005534B2" w:rsidRPr="00C718C9" w:rsidRDefault="005534B2" w:rsidP="00E13F3F">
      <w:pPr>
        <w:spacing w:after="0"/>
        <w:jc w:val="both"/>
        <w:rPr>
          <w:rFonts w:ascii="Verdana" w:hAnsi="Verdana" w:cstheme="minorHAnsi"/>
          <w:sz w:val="18"/>
          <w:szCs w:val="18"/>
        </w:rPr>
      </w:pPr>
    </w:p>
    <w:p w14:paraId="345226BE" w14:textId="77777777" w:rsidR="0014407B" w:rsidRPr="00C718C9" w:rsidRDefault="000D0CEF" w:rsidP="00371DDA">
      <w:pPr>
        <w:spacing w:after="0"/>
        <w:jc w:val="both"/>
        <w:rPr>
          <w:rFonts w:ascii="Verdana" w:hAnsi="Verdana" w:cstheme="minorHAnsi"/>
          <w:sz w:val="18"/>
          <w:szCs w:val="18"/>
          <w:u w:val="single"/>
        </w:rPr>
      </w:pPr>
      <w:r w:rsidRPr="00C718C9">
        <w:rPr>
          <w:rFonts w:ascii="Verdana" w:hAnsi="Verdana" w:cstheme="minorHAnsi"/>
          <w:sz w:val="18"/>
          <w:szCs w:val="18"/>
          <w:u w:val="single"/>
        </w:rPr>
        <w:t xml:space="preserve">Czynności wykonywane </w:t>
      </w:r>
      <w:r w:rsidR="00E36A14" w:rsidRPr="00C718C9">
        <w:rPr>
          <w:rFonts w:ascii="Verdana" w:hAnsi="Verdana" w:cstheme="minorHAnsi"/>
          <w:sz w:val="18"/>
          <w:szCs w:val="18"/>
          <w:u w:val="single"/>
        </w:rPr>
        <w:t xml:space="preserve">w ciągu 48 godzin </w:t>
      </w:r>
      <w:r w:rsidRPr="00C718C9">
        <w:rPr>
          <w:rFonts w:ascii="Verdana" w:hAnsi="Verdana" w:cstheme="minorHAnsi"/>
          <w:sz w:val="18"/>
          <w:szCs w:val="18"/>
          <w:u w:val="single"/>
        </w:rPr>
        <w:t>po opuszczeniu kompleksu przez gości:</w:t>
      </w:r>
    </w:p>
    <w:p w14:paraId="4EA509C9" w14:textId="5A8284B7" w:rsidR="000D0CEF" w:rsidRPr="00C718C9" w:rsidRDefault="000D0CEF" w:rsidP="000D0CEF">
      <w:pPr>
        <w:numPr>
          <w:ilvl w:val="0"/>
          <w:numId w:val="3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 xml:space="preserve">zmywanie i wycieranie powierzchni podłogowych stosownie do jej rodzaju (panele, płytki) </w:t>
      </w:r>
      <w:r w:rsidRPr="00C718C9">
        <w:t>z</w:t>
      </w:r>
      <w:r w:rsidR="00E51EC2" w:rsidRPr="00C718C9">
        <w:t> </w:t>
      </w:r>
      <w:r w:rsidRPr="00C718C9">
        <w:t>użyciem</w:t>
      </w:r>
      <w:r w:rsidRPr="00C718C9">
        <w:rPr>
          <w:rFonts w:ascii="Verdana" w:hAnsi="Verdana" w:cstheme="minorHAnsi"/>
          <w:sz w:val="18"/>
          <w:szCs w:val="18"/>
        </w:rPr>
        <w:t xml:space="preserve"> środków chemicznych i zapachowych,</w:t>
      </w:r>
    </w:p>
    <w:p w14:paraId="2C7537CA" w14:textId="77777777" w:rsidR="000D0CEF" w:rsidRPr="00C718C9" w:rsidRDefault="000D0CEF" w:rsidP="000D0CEF">
      <w:pPr>
        <w:numPr>
          <w:ilvl w:val="0"/>
          <w:numId w:val="3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odkurzanie powierzchni podłogowych,</w:t>
      </w:r>
    </w:p>
    <w:p w14:paraId="27EA1D12" w14:textId="77777777" w:rsidR="000D0CEF" w:rsidRPr="00C718C9" w:rsidRDefault="000D0CEF" w:rsidP="000D0CEF">
      <w:pPr>
        <w:numPr>
          <w:ilvl w:val="0"/>
          <w:numId w:val="3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 xml:space="preserve">usuwanie miejscowych zabrudzeń z wykładzin dywanowych/dywanów, </w:t>
      </w:r>
    </w:p>
    <w:p w14:paraId="5B6A0977" w14:textId="5A31B74A" w:rsidR="000D0CEF" w:rsidRPr="00C718C9" w:rsidRDefault="000D0CEF" w:rsidP="000D0CEF">
      <w:pPr>
        <w:numPr>
          <w:ilvl w:val="0"/>
          <w:numId w:val="3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usuwanie zanieczyszczeń z blatów i szafek, w tym usuwanie miejscowych zanieczyszczeń z</w:t>
      </w:r>
      <w:r w:rsidR="00E51EC2" w:rsidRPr="00C718C9">
        <w:rPr>
          <w:rFonts w:ascii="Verdana" w:hAnsi="Verdana" w:cstheme="minorHAnsi"/>
          <w:sz w:val="18"/>
          <w:szCs w:val="18"/>
        </w:rPr>
        <w:t> </w:t>
      </w:r>
      <w:r w:rsidRPr="00C718C9">
        <w:rPr>
          <w:rFonts w:ascii="Verdana" w:hAnsi="Verdana" w:cstheme="minorHAnsi"/>
          <w:sz w:val="18"/>
          <w:szCs w:val="18"/>
        </w:rPr>
        <w:t>wnętrz mebli,</w:t>
      </w:r>
    </w:p>
    <w:p w14:paraId="0DF9F07A" w14:textId="77777777" w:rsidR="000D0CEF" w:rsidRPr="00C718C9" w:rsidRDefault="000D0CEF" w:rsidP="000D0CE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wycieranie kurzu ze wszystkich powierzchni,</w:t>
      </w:r>
    </w:p>
    <w:p w14:paraId="488B2E6B" w14:textId="77777777" w:rsidR="000D0CEF" w:rsidRPr="00C718C9" w:rsidRDefault="000D0CEF" w:rsidP="000D0CEF">
      <w:pPr>
        <w:numPr>
          <w:ilvl w:val="0"/>
          <w:numId w:val="3"/>
        </w:num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odkurzanie mebli tapicerowanych,</w:t>
      </w:r>
    </w:p>
    <w:p w14:paraId="1E809E42" w14:textId="77777777" w:rsidR="000D0CEF" w:rsidRPr="00C718C9" w:rsidRDefault="000D0CEF" w:rsidP="000D0CEF">
      <w:pPr>
        <w:pStyle w:val="Akapitzlist"/>
        <w:numPr>
          <w:ilvl w:val="0"/>
          <w:numId w:val="4"/>
        </w:numPr>
        <w:spacing w:after="0" w:line="240" w:lineRule="auto"/>
        <w:ind w:left="709" w:hanging="371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uzupełnianie środków czystości w WC oraz toalecie (papier toaletowy, mydło, ręczniki papierowe, kostki zapachowe do WC, zapasy i baterie w odświeżaczach powietrza),</w:t>
      </w:r>
    </w:p>
    <w:p w14:paraId="47440638" w14:textId="77777777" w:rsidR="000D0CEF" w:rsidRPr="00C718C9" w:rsidRDefault="000D0CEF" w:rsidP="000D0CEF">
      <w:pPr>
        <w:pStyle w:val="Akapitzlist"/>
        <w:numPr>
          <w:ilvl w:val="0"/>
          <w:numId w:val="4"/>
        </w:numPr>
        <w:spacing w:after="0" w:line="240" w:lineRule="auto"/>
        <w:ind w:left="709" w:hanging="371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uzupełnianie środków czystości w kuchni (płyn do mycia naczyń, mydło, ręczniki papierowe w rolce),</w:t>
      </w:r>
    </w:p>
    <w:p w14:paraId="17AF6DAF" w14:textId="77777777" w:rsidR="000D0CEF" w:rsidRPr="00C718C9" w:rsidRDefault="0057315C" w:rsidP="000D0CEF">
      <w:pPr>
        <w:pStyle w:val="Akapitzlist"/>
        <w:numPr>
          <w:ilvl w:val="0"/>
          <w:numId w:val="4"/>
        </w:numPr>
        <w:spacing w:after="0" w:line="240" w:lineRule="auto"/>
        <w:ind w:left="709" w:hanging="371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u</w:t>
      </w:r>
      <w:r w:rsidR="000D0CEF" w:rsidRPr="00C718C9">
        <w:rPr>
          <w:rFonts w:ascii="Verdana" w:hAnsi="Verdana" w:cstheme="minorHAnsi"/>
          <w:sz w:val="18"/>
          <w:szCs w:val="18"/>
        </w:rPr>
        <w:t>mycie umywalek, sanitariatów, luster, miejscowe mycie glazury w toaletach,</w:t>
      </w:r>
    </w:p>
    <w:p w14:paraId="400F9629" w14:textId="77777777" w:rsidR="000D0CEF" w:rsidRPr="00C718C9" w:rsidRDefault="0057315C" w:rsidP="000D0CEF">
      <w:pPr>
        <w:pStyle w:val="Akapitzlist"/>
        <w:numPr>
          <w:ilvl w:val="0"/>
          <w:numId w:val="4"/>
        </w:numPr>
        <w:spacing w:after="0" w:line="240" w:lineRule="auto"/>
        <w:ind w:left="709" w:hanging="371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u</w:t>
      </w:r>
      <w:r w:rsidR="000D0CEF" w:rsidRPr="00C718C9">
        <w:rPr>
          <w:rFonts w:ascii="Verdana" w:hAnsi="Verdana" w:cstheme="minorHAnsi"/>
          <w:sz w:val="18"/>
          <w:szCs w:val="18"/>
        </w:rPr>
        <w:t>mycie lodówki i kuchenki mikrofalowej, płyty indukcyjnej, czajnika elektrycznego,</w:t>
      </w:r>
    </w:p>
    <w:p w14:paraId="31007697" w14:textId="77777777" w:rsidR="000D0CEF" w:rsidRPr="00C718C9" w:rsidRDefault="005534B2" w:rsidP="000D0CEF">
      <w:pPr>
        <w:pStyle w:val="Akapitzlist"/>
        <w:numPr>
          <w:ilvl w:val="0"/>
          <w:numId w:val="4"/>
        </w:numPr>
        <w:spacing w:after="0" w:line="240" w:lineRule="auto"/>
        <w:ind w:left="709" w:hanging="371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ściągnięcie</w:t>
      </w:r>
      <w:r w:rsidR="000D0CEF" w:rsidRPr="00C718C9">
        <w:rPr>
          <w:rFonts w:ascii="Verdana" w:hAnsi="Verdana" w:cstheme="minorHAnsi"/>
          <w:sz w:val="18"/>
          <w:szCs w:val="18"/>
        </w:rPr>
        <w:t xml:space="preserve"> pościeli i ręczników,</w:t>
      </w:r>
    </w:p>
    <w:p w14:paraId="79D25492" w14:textId="77777777" w:rsidR="000D0CEF" w:rsidRPr="00C718C9" w:rsidRDefault="005534B2" w:rsidP="000D0CEF">
      <w:pPr>
        <w:pStyle w:val="Akapitzlist"/>
        <w:numPr>
          <w:ilvl w:val="0"/>
          <w:numId w:val="4"/>
        </w:numPr>
        <w:spacing w:after="0" w:line="240" w:lineRule="auto"/>
        <w:ind w:left="709" w:hanging="371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wy</w:t>
      </w:r>
      <w:r w:rsidR="000D0CEF" w:rsidRPr="00C718C9">
        <w:rPr>
          <w:rFonts w:ascii="Verdana" w:hAnsi="Verdana" w:cstheme="minorHAnsi"/>
          <w:sz w:val="18"/>
          <w:szCs w:val="18"/>
        </w:rPr>
        <w:t>pranie pościeli i ręczników,</w:t>
      </w:r>
    </w:p>
    <w:p w14:paraId="15035D74" w14:textId="469D3C72" w:rsidR="000E3AE1" w:rsidRPr="00C718C9" w:rsidRDefault="0057315C" w:rsidP="00AD4A89">
      <w:pPr>
        <w:pStyle w:val="Akapitzlist"/>
        <w:numPr>
          <w:ilvl w:val="0"/>
          <w:numId w:val="4"/>
        </w:numPr>
        <w:spacing w:after="0" w:line="240" w:lineRule="auto"/>
        <w:ind w:left="709" w:hanging="371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u</w:t>
      </w:r>
      <w:r w:rsidR="000D0CEF" w:rsidRPr="00C718C9">
        <w:rPr>
          <w:rFonts w:ascii="Verdana" w:hAnsi="Verdana" w:cstheme="minorHAnsi"/>
          <w:sz w:val="18"/>
          <w:szCs w:val="18"/>
        </w:rPr>
        <w:t>mycie naczyń</w:t>
      </w:r>
      <w:r w:rsidRPr="00C718C9">
        <w:rPr>
          <w:rFonts w:ascii="Verdana" w:hAnsi="Verdana" w:cstheme="minorHAnsi"/>
          <w:sz w:val="18"/>
          <w:szCs w:val="18"/>
        </w:rPr>
        <w:t>,</w:t>
      </w:r>
    </w:p>
    <w:p w14:paraId="1924C48C" w14:textId="4D79E718" w:rsidR="00417C60" w:rsidRPr="00C718C9" w:rsidRDefault="00417C60" w:rsidP="00AD4A89">
      <w:pPr>
        <w:pStyle w:val="Akapitzlist"/>
        <w:numPr>
          <w:ilvl w:val="0"/>
          <w:numId w:val="4"/>
        </w:numPr>
        <w:spacing w:after="0" w:line="240" w:lineRule="auto"/>
        <w:ind w:left="709" w:hanging="371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odmrażanie lodówki – raz na rok</w:t>
      </w:r>
    </w:p>
    <w:p w14:paraId="3D24DAB8" w14:textId="77777777" w:rsidR="0057315C" w:rsidRPr="00C718C9" w:rsidRDefault="0057315C" w:rsidP="00AD4A89">
      <w:pPr>
        <w:pStyle w:val="Akapitzlist"/>
        <w:numPr>
          <w:ilvl w:val="0"/>
          <w:numId w:val="4"/>
        </w:numPr>
        <w:spacing w:after="0" w:line="240" w:lineRule="auto"/>
        <w:ind w:left="709" w:hanging="371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opróżnienie koszy na śmieci i założenie worków.</w:t>
      </w:r>
    </w:p>
    <w:p w14:paraId="49E7ABCC" w14:textId="77777777" w:rsidR="00C152CD" w:rsidRPr="00C718C9" w:rsidRDefault="00C152CD" w:rsidP="00C152CD">
      <w:p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</w:p>
    <w:p w14:paraId="0E8ABA25" w14:textId="77777777" w:rsidR="00D46091" w:rsidRPr="00C718C9" w:rsidRDefault="00D46091" w:rsidP="00C152CD">
      <w:p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</w:p>
    <w:p w14:paraId="7B13E080" w14:textId="77777777" w:rsidR="000E3AE1" w:rsidRPr="00C718C9" w:rsidRDefault="000E3AE1" w:rsidP="00D51877">
      <w:pPr>
        <w:pStyle w:val="Akapitzlist"/>
        <w:numPr>
          <w:ilvl w:val="3"/>
          <w:numId w:val="23"/>
        </w:numPr>
        <w:spacing w:after="0" w:line="240" w:lineRule="auto"/>
        <w:ind w:left="284" w:hanging="283"/>
        <w:jc w:val="both"/>
        <w:rPr>
          <w:rFonts w:ascii="Verdana" w:hAnsi="Verdana" w:cstheme="minorHAnsi"/>
          <w:b/>
          <w:i/>
          <w:sz w:val="18"/>
          <w:szCs w:val="18"/>
        </w:rPr>
      </w:pPr>
      <w:r w:rsidRPr="00C718C9">
        <w:rPr>
          <w:rFonts w:ascii="Verdana" w:hAnsi="Verdana" w:cstheme="minorHAnsi"/>
          <w:b/>
          <w:sz w:val="18"/>
          <w:szCs w:val="18"/>
        </w:rPr>
        <w:t xml:space="preserve">ZAKRES UTRZYMANIA (SPRZĄTANIA) TERENU ZEWNĘTRZNEGO BUDYNKU – GRUPA IV: </w:t>
      </w:r>
    </w:p>
    <w:p w14:paraId="44987E25" w14:textId="77777777" w:rsidR="00D71D05" w:rsidRPr="00C718C9" w:rsidRDefault="00D71D05" w:rsidP="00221197">
      <w:p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</w:p>
    <w:p w14:paraId="292C1DCC" w14:textId="77777777" w:rsidR="009D3C68" w:rsidRPr="00C718C9" w:rsidRDefault="00601CD1" w:rsidP="0098796D">
      <w:p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  <w:r w:rsidRPr="00C718C9">
        <w:rPr>
          <w:rFonts w:ascii="Verdana" w:hAnsi="Verdana" w:cstheme="minorHAnsi"/>
          <w:sz w:val="18"/>
          <w:szCs w:val="18"/>
        </w:rPr>
        <w:t>Powierzchnia terenu objętego przedmiotem zamówienia wynosi:</w:t>
      </w:r>
    </w:p>
    <w:p w14:paraId="1C7FD21C" w14:textId="77777777" w:rsidR="009D3C68" w:rsidRPr="00C718C9" w:rsidRDefault="00601CD1" w:rsidP="000D2902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 w:cstheme="minorHAnsi"/>
          <w:b/>
          <w:sz w:val="18"/>
          <w:szCs w:val="18"/>
        </w:rPr>
      </w:pPr>
      <w:r w:rsidRPr="00C718C9">
        <w:rPr>
          <w:rFonts w:ascii="Verdana" w:hAnsi="Verdana" w:cstheme="minorHAnsi"/>
          <w:b/>
          <w:sz w:val="18"/>
          <w:szCs w:val="18"/>
        </w:rPr>
        <w:t xml:space="preserve">chodnik </w:t>
      </w:r>
      <w:r w:rsidR="004C51C5" w:rsidRPr="00C718C9">
        <w:rPr>
          <w:rFonts w:ascii="Verdana" w:hAnsi="Verdana" w:cstheme="minorHAnsi"/>
          <w:b/>
          <w:sz w:val="18"/>
          <w:szCs w:val="18"/>
        </w:rPr>
        <w:t>–</w:t>
      </w:r>
      <w:r w:rsidRPr="00C718C9">
        <w:rPr>
          <w:rFonts w:ascii="Verdana" w:hAnsi="Verdana" w:cstheme="minorHAnsi"/>
          <w:b/>
          <w:sz w:val="18"/>
          <w:szCs w:val="18"/>
        </w:rPr>
        <w:t xml:space="preserve"> </w:t>
      </w:r>
      <w:r w:rsidR="00D71D05" w:rsidRPr="00C718C9">
        <w:rPr>
          <w:rFonts w:ascii="Verdana" w:hAnsi="Verdana" w:cstheme="minorHAnsi"/>
          <w:b/>
          <w:bCs/>
          <w:sz w:val="18"/>
          <w:szCs w:val="18"/>
          <w:u w:val="single"/>
        </w:rPr>
        <w:t>ok. 30</w:t>
      </w:r>
      <w:r w:rsidRPr="00C718C9">
        <w:rPr>
          <w:rFonts w:ascii="Verdana" w:hAnsi="Verdana" w:cstheme="minorHAnsi"/>
          <w:b/>
          <w:bCs/>
          <w:sz w:val="18"/>
          <w:szCs w:val="18"/>
          <w:u w:val="single"/>
        </w:rPr>
        <w:t xml:space="preserve"> m</w:t>
      </w:r>
      <w:r w:rsidRPr="00C718C9">
        <w:rPr>
          <w:rFonts w:ascii="Verdana" w:hAnsi="Verdana" w:cstheme="minorHAnsi"/>
          <w:b/>
          <w:bCs/>
          <w:sz w:val="18"/>
          <w:szCs w:val="18"/>
          <w:u w:val="single"/>
          <w:vertAlign w:val="superscript"/>
        </w:rPr>
        <w:t>2</w:t>
      </w:r>
      <w:r w:rsidRPr="00C718C9">
        <w:rPr>
          <w:rFonts w:ascii="Verdana" w:hAnsi="Verdana" w:cstheme="minorHAnsi"/>
          <w:b/>
          <w:bCs/>
          <w:sz w:val="18"/>
          <w:szCs w:val="18"/>
          <w:u w:val="single"/>
        </w:rPr>
        <w:t>,</w:t>
      </w:r>
    </w:p>
    <w:p w14:paraId="6EAC3C15" w14:textId="77777777" w:rsidR="009D3C68" w:rsidRPr="00C718C9" w:rsidRDefault="00601CD1" w:rsidP="000D2902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 w:cstheme="minorHAnsi"/>
          <w:b/>
          <w:bCs/>
          <w:sz w:val="18"/>
          <w:szCs w:val="18"/>
        </w:rPr>
      </w:pPr>
      <w:r w:rsidRPr="00C718C9">
        <w:rPr>
          <w:rFonts w:ascii="Verdana" w:hAnsi="Verdana" w:cstheme="minorHAnsi"/>
          <w:b/>
          <w:sz w:val="18"/>
          <w:szCs w:val="18"/>
        </w:rPr>
        <w:t>parking –</w:t>
      </w:r>
      <w:r w:rsidR="00D71D05" w:rsidRPr="00C718C9">
        <w:rPr>
          <w:rFonts w:ascii="Verdana" w:hAnsi="Verdana" w:cstheme="minorHAnsi"/>
          <w:b/>
          <w:sz w:val="18"/>
          <w:szCs w:val="18"/>
        </w:rPr>
        <w:t xml:space="preserve"> </w:t>
      </w:r>
      <w:r w:rsidR="00D71D05" w:rsidRPr="00C718C9">
        <w:rPr>
          <w:rFonts w:ascii="Verdana" w:hAnsi="Verdana" w:cstheme="minorHAnsi"/>
          <w:b/>
          <w:sz w:val="18"/>
          <w:szCs w:val="18"/>
          <w:u w:val="single"/>
        </w:rPr>
        <w:t xml:space="preserve">ok. </w:t>
      </w:r>
      <w:r w:rsidRPr="00C718C9">
        <w:rPr>
          <w:rFonts w:ascii="Verdana" w:hAnsi="Verdana" w:cstheme="minorHAnsi"/>
          <w:b/>
          <w:bCs/>
          <w:sz w:val="18"/>
          <w:szCs w:val="18"/>
          <w:u w:val="single"/>
        </w:rPr>
        <w:t>92</w:t>
      </w:r>
      <w:r w:rsidR="00D71D05" w:rsidRPr="00C718C9">
        <w:rPr>
          <w:rFonts w:ascii="Verdana" w:hAnsi="Verdana" w:cstheme="minorHAnsi"/>
          <w:b/>
          <w:bCs/>
          <w:sz w:val="18"/>
          <w:szCs w:val="18"/>
          <w:u w:val="single"/>
        </w:rPr>
        <w:t xml:space="preserve"> </w:t>
      </w:r>
      <w:r w:rsidRPr="00C718C9">
        <w:rPr>
          <w:rFonts w:ascii="Verdana" w:hAnsi="Verdana" w:cstheme="minorHAnsi"/>
          <w:b/>
          <w:bCs/>
          <w:sz w:val="18"/>
          <w:szCs w:val="18"/>
          <w:u w:val="single"/>
        </w:rPr>
        <w:t>m</w:t>
      </w:r>
      <w:r w:rsidRPr="00C718C9">
        <w:rPr>
          <w:rFonts w:ascii="Verdana" w:hAnsi="Verdana" w:cstheme="minorHAnsi"/>
          <w:b/>
          <w:bCs/>
          <w:sz w:val="18"/>
          <w:szCs w:val="18"/>
          <w:u w:val="single"/>
          <w:vertAlign w:val="superscript"/>
        </w:rPr>
        <w:t>2</w:t>
      </w:r>
      <w:r w:rsidRPr="00C718C9">
        <w:rPr>
          <w:rFonts w:ascii="Verdana" w:hAnsi="Verdana" w:cstheme="minorHAnsi"/>
          <w:b/>
          <w:bCs/>
          <w:sz w:val="18"/>
          <w:szCs w:val="18"/>
          <w:u w:val="single"/>
        </w:rPr>
        <w:t>,</w:t>
      </w:r>
    </w:p>
    <w:p w14:paraId="6089EF82" w14:textId="77777777" w:rsidR="00BC67D8" w:rsidRPr="00C718C9" w:rsidRDefault="00BC67D8" w:rsidP="006B5CA5">
      <w:pPr>
        <w:spacing w:after="0" w:line="240" w:lineRule="auto"/>
        <w:jc w:val="both"/>
        <w:rPr>
          <w:rFonts w:ascii="Verdana" w:hAnsi="Verdana" w:cstheme="minorHAnsi"/>
          <w:sz w:val="18"/>
          <w:szCs w:val="18"/>
        </w:rPr>
      </w:pPr>
    </w:p>
    <w:p w14:paraId="26B62E10" w14:textId="1178033F" w:rsidR="009D3C68" w:rsidRPr="00C718C9" w:rsidRDefault="0098796D" w:rsidP="000D2902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Verdana" w:eastAsia="Times New Roman" w:hAnsi="Verdana" w:cstheme="minorHAnsi"/>
          <w:sz w:val="18"/>
          <w:szCs w:val="18"/>
          <w:lang w:eastAsia="pl-PL"/>
        </w:rPr>
      </w:pPr>
      <w:r w:rsidRPr="00C718C9">
        <w:rPr>
          <w:rFonts w:ascii="Verdana" w:eastAsia="Times New Roman" w:hAnsi="Verdana" w:cstheme="minorHAnsi"/>
          <w:sz w:val="18"/>
          <w:szCs w:val="18"/>
          <w:lang w:eastAsia="pl-PL"/>
        </w:rPr>
        <w:t>u</w:t>
      </w:r>
      <w:r w:rsidR="00B91D5B" w:rsidRPr="00C718C9">
        <w:rPr>
          <w:rFonts w:ascii="Verdana" w:eastAsia="Times New Roman" w:hAnsi="Verdana" w:cstheme="minorHAnsi"/>
          <w:sz w:val="18"/>
          <w:szCs w:val="18"/>
          <w:lang w:eastAsia="pl-PL"/>
        </w:rPr>
        <w:t>trzymanie w czystości chodników, parkingów wokół budynku (zamiatanie, zbieranie śmieci, zanieczyszczeń,</w:t>
      </w:r>
      <w:r w:rsidR="00417C60" w:rsidRPr="00C718C9">
        <w:rPr>
          <w:rFonts w:ascii="Verdana" w:eastAsia="Times New Roman" w:hAnsi="Verdana" w:cstheme="minorHAnsi"/>
          <w:sz w:val="18"/>
          <w:szCs w:val="18"/>
          <w:lang w:eastAsia="pl-PL"/>
        </w:rPr>
        <w:t xml:space="preserve"> odchodów gołębi,</w:t>
      </w:r>
      <w:r w:rsidR="00921E9D" w:rsidRPr="00C718C9">
        <w:rPr>
          <w:rFonts w:ascii="Verdana" w:eastAsia="Times New Roman" w:hAnsi="Verdana" w:cstheme="minorHAnsi"/>
          <w:sz w:val="18"/>
          <w:szCs w:val="18"/>
          <w:lang w:eastAsia="pl-PL"/>
        </w:rPr>
        <w:t xml:space="preserve"> opróżnianie </w:t>
      </w:r>
      <w:r w:rsidR="00B91D5B" w:rsidRPr="00C718C9">
        <w:rPr>
          <w:rFonts w:ascii="Verdana" w:eastAsia="Times New Roman" w:hAnsi="Verdana" w:cstheme="minorHAnsi"/>
          <w:sz w:val="18"/>
          <w:szCs w:val="18"/>
          <w:lang w:eastAsia="pl-PL"/>
        </w:rPr>
        <w:t>popielniczek)</w:t>
      </w:r>
      <w:r w:rsidRPr="00C718C9">
        <w:rPr>
          <w:rFonts w:ascii="Verdana" w:eastAsia="Times New Roman" w:hAnsi="Verdana" w:cstheme="minorHAnsi"/>
          <w:sz w:val="18"/>
          <w:szCs w:val="18"/>
          <w:lang w:eastAsia="pl-PL"/>
        </w:rPr>
        <w:t>,</w:t>
      </w:r>
    </w:p>
    <w:p w14:paraId="3611DB81" w14:textId="77777777" w:rsidR="00143687" w:rsidRPr="00C718C9" w:rsidRDefault="0098796D" w:rsidP="000D2902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Verdana" w:eastAsia="Times New Roman" w:hAnsi="Verdana" w:cstheme="minorHAnsi"/>
          <w:sz w:val="18"/>
          <w:szCs w:val="18"/>
          <w:lang w:eastAsia="pl-PL"/>
        </w:rPr>
      </w:pPr>
      <w:r w:rsidRPr="00C718C9">
        <w:rPr>
          <w:rFonts w:ascii="Verdana" w:hAnsi="Verdana" w:cstheme="minorHAnsi"/>
          <w:sz w:val="18"/>
          <w:szCs w:val="18"/>
        </w:rPr>
        <w:t>s</w:t>
      </w:r>
      <w:r w:rsidR="00143687" w:rsidRPr="00C718C9">
        <w:rPr>
          <w:rFonts w:ascii="Verdana" w:hAnsi="Verdana" w:cstheme="minorHAnsi"/>
          <w:sz w:val="18"/>
          <w:szCs w:val="18"/>
        </w:rPr>
        <w:t>przątanie podwórka po odbiorze odpadów komunalnych – trzy razy w tygodniu (uzupełnić dni),</w:t>
      </w:r>
    </w:p>
    <w:p w14:paraId="661EA679" w14:textId="77777777" w:rsidR="005018E5" w:rsidRPr="00C718C9" w:rsidRDefault="0098796D" w:rsidP="000D2902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Verdana" w:eastAsia="Times New Roman" w:hAnsi="Verdana" w:cstheme="minorHAnsi"/>
          <w:sz w:val="18"/>
          <w:szCs w:val="18"/>
          <w:lang w:eastAsia="pl-PL"/>
        </w:rPr>
      </w:pPr>
      <w:r w:rsidRPr="00C718C9">
        <w:rPr>
          <w:rFonts w:ascii="Verdana" w:eastAsia="Times New Roman" w:hAnsi="Verdana" w:cstheme="minorHAnsi"/>
          <w:sz w:val="18"/>
          <w:szCs w:val="18"/>
          <w:lang w:eastAsia="pl-PL"/>
        </w:rPr>
        <w:t>w</w:t>
      </w:r>
      <w:r w:rsidR="005018E5" w:rsidRPr="00C718C9">
        <w:rPr>
          <w:rFonts w:ascii="Verdana" w:eastAsia="Times New Roman" w:hAnsi="Verdana" w:cstheme="minorHAnsi"/>
          <w:sz w:val="18"/>
          <w:szCs w:val="18"/>
          <w:lang w:eastAsia="pl-PL"/>
        </w:rPr>
        <w:t xml:space="preserve"> okresie jesiennym zamiatanie liści z chodników, placów i parkingów wokół budynku</w:t>
      </w:r>
      <w:r w:rsidRPr="00C718C9">
        <w:rPr>
          <w:rFonts w:ascii="Verdana" w:eastAsia="Times New Roman" w:hAnsi="Verdana" w:cstheme="minorHAnsi"/>
          <w:sz w:val="18"/>
          <w:szCs w:val="18"/>
          <w:lang w:eastAsia="pl-PL"/>
        </w:rPr>
        <w:t>,</w:t>
      </w:r>
    </w:p>
    <w:p w14:paraId="40E55C27" w14:textId="77777777" w:rsidR="009D3C68" w:rsidRPr="00C718C9" w:rsidRDefault="0098796D" w:rsidP="000D2902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Verdana" w:eastAsia="Times New Roman" w:hAnsi="Verdana" w:cstheme="minorHAnsi"/>
          <w:sz w:val="18"/>
          <w:szCs w:val="18"/>
          <w:lang w:eastAsia="pl-PL"/>
        </w:rPr>
      </w:pPr>
      <w:r w:rsidRPr="00C718C9">
        <w:rPr>
          <w:rFonts w:ascii="Verdana" w:eastAsia="Times New Roman" w:hAnsi="Verdana" w:cstheme="minorHAnsi"/>
          <w:sz w:val="18"/>
          <w:szCs w:val="18"/>
          <w:lang w:eastAsia="pl-PL"/>
        </w:rPr>
        <w:t xml:space="preserve">w </w:t>
      </w:r>
      <w:r w:rsidR="00B91D5B" w:rsidRPr="00C718C9">
        <w:rPr>
          <w:rFonts w:ascii="Verdana" w:eastAsia="Times New Roman" w:hAnsi="Verdana" w:cstheme="minorHAnsi"/>
          <w:sz w:val="18"/>
          <w:szCs w:val="18"/>
          <w:lang w:eastAsia="pl-PL"/>
        </w:rPr>
        <w:t>okresie zimy usuwanie śniegu i błota z chodników, p</w:t>
      </w:r>
      <w:r w:rsidRPr="00C718C9">
        <w:rPr>
          <w:rFonts w:ascii="Verdana" w:eastAsia="Times New Roman" w:hAnsi="Verdana" w:cstheme="minorHAnsi"/>
          <w:sz w:val="18"/>
          <w:szCs w:val="18"/>
          <w:lang w:eastAsia="pl-PL"/>
        </w:rPr>
        <w:t>laców i parkingów wokół budynku,</w:t>
      </w:r>
    </w:p>
    <w:p w14:paraId="3A0D2919" w14:textId="77777777" w:rsidR="009D3C68" w:rsidRPr="00C718C9" w:rsidRDefault="0098796D" w:rsidP="000D2902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Verdana" w:eastAsia="Times New Roman" w:hAnsi="Verdana" w:cstheme="minorHAnsi"/>
          <w:sz w:val="18"/>
          <w:szCs w:val="18"/>
          <w:lang w:eastAsia="pl-PL"/>
        </w:rPr>
      </w:pPr>
      <w:r w:rsidRPr="00C718C9">
        <w:rPr>
          <w:rFonts w:ascii="Verdana" w:hAnsi="Verdana" w:cstheme="minorHAnsi"/>
          <w:sz w:val="18"/>
          <w:szCs w:val="18"/>
        </w:rPr>
        <w:t>b</w:t>
      </w:r>
      <w:r w:rsidR="00971528" w:rsidRPr="00C718C9">
        <w:rPr>
          <w:rFonts w:ascii="Verdana" w:hAnsi="Verdana" w:cstheme="minorHAnsi"/>
          <w:sz w:val="18"/>
          <w:szCs w:val="18"/>
        </w:rPr>
        <w:t xml:space="preserve">ieżące odśnieżanie </w:t>
      </w:r>
      <w:r w:rsidR="00601CD1" w:rsidRPr="00C718C9">
        <w:rPr>
          <w:rFonts w:ascii="Verdana" w:hAnsi="Verdana" w:cstheme="minorHAnsi"/>
          <w:sz w:val="18"/>
          <w:szCs w:val="18"/>
        </w:rPr>
        <w:t>oraz posypywanie materiałem (piaskiem, chlorkiem sodu, chlork</w:t>
      </w:r>
      <w:r w:rsidR="0044194D" w:rsidRPr="00C718C9">
        <w:rPr>
          <w:rFonts w:ascii="Verdana" w:hAnsi="Verdana" w:cstheme="minorHAnsi"/>
          <w:sz w:val="18"/>
          <w:szCs w:val="18"/>
        </w:rPr>
        <w:t xml:space="preserve">iem wapnia lub innym środkiem o </w:t>
      </w:r>
      <w:r w:rsidR="00601CD1" w:rsidRPr="00C718C9">
        <w:rPr>
          <w:rFonts w:ascii="Verdana" w:hAnsi="Verdana" w:cstheme="minorHAnsi"/>
          <w:sz w:val="18"/>
          <w:szCs w:val="18"/>
        </w:rPr>
        <w:t>podobnym działaniu) powodującym likwidację śliskiej powierzchni, a także wykonywanie innych czynności (np. skuwaniu z</w:t>
      </w:r>
      <w:r w:rsidRPr="00C718C9">
        <w:rPr>
          <w:rFonts w:ascii="Verdana" w:hAnsi="Verdana" w:cstheme="minorHAnsi"/>
          <w:sz w:val="18"/>
          <w:szCs w:val="18"/>
        </w:rPr>
        <w:t>lodowacenia lub ubitego śniegu),</w:t>
      </w:r>
    </w:p>
    <w:p w14:paraId="25EE7143" w14:textId="77777777" w:rsidR="009D3C68" w:rsidRPr="00C718C9" w:rsidRDefault="0098796D" w:rsidP="000D2902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Verdana" w:eastAsia="Times New Roman" w:hAnsi="Verdana" w:cstheme="minorHAnsi"/>
          <w:sz w:val="18"/>
          <w:szCs w:val="18"/>
          <w:lang w:eastAsia="pl-PL"/>
        </w:rPr>
      </w:pPr>
      <w:r w:rsidRPr="00C718C9">
        <w:rPr>
          <w:rFonts w:ascii="Verdana" w:hAnsi="Verdana" w:cstheme="minorHAnsi"/>
          <w:sz w:val="18"/>
          <w:szCs w:val="18"/>
        </w:rPr>
        <w:lastRenderedPageBreak/>
        <w:t>W</w:t>
      </w:r>
      <w:r w:rsidR="00971528" w:rsidRPr="00C718C9">
        <w:rPr>
          <w:rFonts w:ascii="Verdana" w:hAnsi="Verdana" w:cstheme="minorHAnsi"/>
          <w:sz w:val="18"/>
          <w:szCs w:val="18"/>
        </w:rPr>
        <w:t xml:space="preserve">ykonawca zapewni wywóz </w:t>
      </w:r>
      <w:r w:rsidR="005E4FB4" w:rsidRPr="00C718C9">
        <w:rPr>
          <w:rFonts w:ascii="Verdana" w:hAnsi="Verdana" w:cstheme="minorHAnsi"/>
          <w:sz w:val="18"/>
          <w:szCs w:val="18"/>
        </w:rPr>
        <w:t>zalegającego śniegu, w tym załadunek i r</w:t>
      </w:r>
      <w:r w:rsidR="0044194D" w:rsidRPr="00C718C9">
        <w:rPr>
          <w:rFonts w:ascii="Verdana" w:hAnsi="Verdana" w:cstheme="minorHAnsi"/>
          <w:sz w:val="18"/>
          <w:szCs w:val="18"/>
        </w:rPr>
        <w:t xml:space="preserve">ozładunek śniegu na koszt </w:t>
      </w:r>
      <w:r w:rsidRPr="00C718C9">
        <w:rPr>
          <w:rFonts w:ascii="Verdana" w:hAnsi="Verdana" w:cstheme="minorHAnsi"/>
          <w:sz w:val="18"/>
          <w:szCs w:val="18"/>
        </w:rPr>
        <w:t>własny,</w:t>
      </w:r>
    </w:p>
    <w:p w14:paraId="477BCE43" w14:textId="2524497E" w:rsidR="009D3C68" w:rsidRPr="00C718C9" w:rsidRDefault="0098796D" w:rsidP="000D2902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Verdana" w:eastAsia="Times New Roman" w:hAnsi="Verdana" w:cstheme="minorHAnsi"/>
          <w:sz w:val="18"/>
          <w:szCs w:val="18"/>
          <w:lang w:eastAsia="pl-PL"/>
        </w:rPr>
      </w:pPr>
      <w:r w:rsidRPr="00C718C9">
        <w:rPr>
          <w:rFonts w:ascii="Verdana" w:hAnsi="Verdana" w:cstheme="minorHAnsi"/>
          <w:sz w:val="18"/>
          <w:szCs w:val="18"/>
        </w:rPr>
        <w:t xml:space="preserve">w </w:t>
      </w:r>
      <w:r w:rsidR="00E91A6A" w:rsidRPr="00C718C9">
        <w:rPr>
          <w:rFonts w:ascii="Verdana" w:hAnsi="Verdana" w:cstheme="minorHAnsi"/>
          <w:sz w:val="18"/>
          <w:szCs w:val="18"/>
        </w:rPr>
        <w:t xml:space="preserve">godzinach porannych, Wykonawca zobowiązany jest zakończyć wykonywanie przedmiotu zamówienia nie później niż do godz. </w:t>
      </w:r>
      <w:r w:rsidR="00E91A6A" w:rsidRPr="00C718C9">
        <w:rPr>
          <w:rFonts w:ascii="Verdana" w:hAnsi="Verdana" w:cstheme="minorHAnsi"/>
          <w:b/>
          <w:sz w:val="18"/>
          <w:szCs w:val="18"/>
        </w:rPr>
        <w:t>6:00</w:t>
      </w:r>
      <w:r w:rsidR="00E91A6A" w:rsidRPr="00C718C9">
        <w:rPr>
          <w:rFonts w:ascii="Verdana" w:hAnsi="Verdana" w:cstheme="minorHAnsi"/>
          <w:sz w:val="18"/>
          <w:szCs w:val="18"/>
        </w:rPr>
        <w:t xml:space="preserve"> umożliwiając użytkownikom i stronom bezpieczne wejście do budynku oraz poruszanie się chodnikiem</w:t>
      </w:r>
      <w:r w:rsidR="007A381A" w:rsidRPr="00C718C9">
        <w:rPr>
          <w:rFonts w:ascii="Verdana" w:hAnsi="Verdana" w:cstheme="minorHAnsi"/>
          <w:sz w:val="18"/>
          <w:szCs w:val="18"/>
        </w:rPr>
        <w:t>,</w:t>
      </w:r>
      <w:r w:rsidR="004C51C5" w:rsidRPr="00C718C9">
        <w:rPr>
          <w:rFonts w:ascii="Verdana" w:hAnsi="Verdana" w:cstheme="minorHAnsi"/>
          <w:sz w:val="18"/>
          <w:szCs w:val="18"/>
        </w:rPr>
        <w:t xml:space="preserve"> a także</w:t>
      </w:r>
      <w:r w:rsidR="00E91A6A" w:rsidRPr="00C718C9">
        <w:rPr>
          <w:rFonts w:ascii="Verdana" w:hAnsi="Verdana" w:cstheme="minorHAnsi"/>
          <w:sz w:val="18"/>
          <w:szCs w:val="18"/>
        </w:rPr>
        <w:t xml:space="preserve"> be</w:t>
      </w:r>
      <w:r w:rsidRPr="00C718C9">
        <w:rPr>
          <w:rFonts w:ascii="Verdana" w:hAnsi="Verdana" w:cstheme="minorHAnsi"/>
          <w:sz w:val="18"/>
          <w:szCs w:val="18"/>
        </w:rPr>
        <w:t>zpieczne parkowanie na parkingu,</w:t>
      </w:r>
    </w:p>
    <w:p w14:paraId="73A4BFA5" w14:textId="77777777" w:rsidR="009D3C68" w:rsidRPr="00C718C9" w:rsidRDefault="00E91A6A" w:rsidP="000D2902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Verdana" w:eastAsia="Times New Roman" w:hAnsi="Verdana" w:cstheme="minorHAnsi"/>
          <w:sz w:val="18"/>
          <w:szCs w:val="18"/>
          <w:lang w:eastAsia="pl-PL"/>
        </w:rPr>
      </w:pPr>
      <w:r w:rsidRPr="00C718C9">
        <w:rPr>
          <w:rFonts w:ascii="Verdana" w:hAnsi="Verdana" w:cstheme="minorHAnsi"/>
          <w:sz w:val="18"/>
          <w:szCs w:val="18"/>
        </w:rPr>
        <w:t>Wykonawca zobowiązuje się realizować przedmiot zamówienia za pomocą sprzętu i materiałów Wykonawcy, przy czym wykorzystywane przez Wykonawcę materiały będą spełniały wymagania ochrony środowiska, a środki techniczne (pojazdy i sprzęt) wykorzystywane do realizowania przedmiotu zamówienia, będą oznakowane zgodnie z obowiązującymi przepisami - za co Wykonawca</w:t>
      </w:r>
      <w:r w:rsidR="0098796D" w:rsidRPr="00C718C9">
        <w:rPr>
          <w:rFonts w:ascii="Verdana" w:hAnsi="Verdana" w:cstheme="minorHAnsi"/>
          <w:sz w:val="18"/>
          <w:szCs w:val="18"/>
        </w:rPr>
        <w:t xml:space="preserve"> ponosi pełną odpowiedzialność,</w:t>
      </w:r>
    </w:p>
    <w:p w14:paraId="12591EF2" w14:textId="77777777" w:rsidR="009D3C68" w:rsidRPr="00C718C9" w:rsidRDefault="00E91A6A" w:rsidP="000D2902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Verdana" w:eastAsia="Times New Roman" w:hAnsi="Verdana" w:cstheme="minorHAnsi"/>
          <w:sz w:val="18"/>
          <w:szCs w:val="18"/>
          <w:lang w:eastAsia="pl-PL"/>
        </w:rPr>
      </w:pPr>
      <w:r w:rsidRPr="00C718C9">
        <w:rPr>
          <w:rFonts w:ascii="Verdana" w:hAnsi="Verdana" w:cstheme="minorHAnsi"/>
          <w:sz w:val="18"/>
          <w:szCs w:val="18"/>
        </w:rPr>
        <w:t>Zamawiający wskaże Wykonawcy miejsce umożliwiające składowanie środków do posypywania nawierzchni. Materiał do posypywania znajdujący się na terenie Zamawiającego powinien być przechowywa</w:t>
      </w:r>
      <w:r w:rsidR="0098796D" w:rsidRPr="00C718C9">
        <w:rPr>
          <w:rFonts w:ascii="Verdana" w:hAnsi="Verdana" w:cstheme="minorHAnsi"/>
          <w:sz w:val="18"/>
          <w:szCs w:val="18"/>
        </w:rPr>
        <w:t>ny w pojemnikach lub skrzyniach,</w:t>
      </w:r>
    </w:p>
    <w:p w14:paraId="0004E317" w14:textId="44214C39" w:rsidR="009D3C68" w:rsidRPr="00C718C9" w:rsidRDefault="007A381A" w:rsidP="000D2902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Verdana" w:eastAsia="Times New Roman" w:hAnsi="Verdana" w:cstheme="minorHAnsi"/>
          <w:sz w:val="18"/>
          <w:szCs w:val="18"/>
          <w:lang w:eastAsia="pl-PL"/>
        </w:rPr>
      </w:pPr>
      <w:r w:rsidRPr="00C718C9">
        <w:rPr>
          <w:rFonts w:ascii="Verdana" w:hAnsi="Verdana" w:cstheme="minorHAnsi"/>
          <w:sz w:val="18"/>
          <w:szCs w:val="18"/>
        </w:rPr>
        <w:t>Ś</w:t>
      </w:r>
      <w:r w:rsidR="00E91A6A" w:rsidRPr="00C718C9">
        <w:rPr>
          <w:rFonts w:ascii="Verdana" w:hAnsi="Verdana" w:cstheme="minorHAnsi"/>
          <w:sz w:val="18"/>
          <w:szCs w:val="18"/>
        </w:rPr>
        <w:t xml:space="preserve">nieg będzie składowany na terenie Zamawiającego, po wcześniejszym wskazaniu przez Zamawiającego miejsca jego składowania. Na wniosek Zamawiającego, Wykonawca dokona pryzmowania zalegającego śniegu na parkingu, w celu uniknięcia zakłóceń w ruchu pojazdów w terminie </w:t>
      </w:r>
      <w:r w:rsidR="0098796D" w:rsidRPr="00C718C9">
        <w:rPr>
          <w:rFonts w:ascii="Verdana" w:hAnsi="Verdana" w:cstheme="minorHAnsi"/>
          <w:sz w:val="18"/>
          <w:szCs w:val="18"/>
        </w:rPr>
        <w:t>wyznaczonym przez Zamawiającego,</w:t>
      </w:r>
    </w:p>
    <w:p w14:paraId="56888D2C" w14:textId="739EF622" w:rsidR="009D3C68" w:rsidRPr="00C718C9" w:rsidRDefault="00D71D05" w:rsidP="000D2902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Verdana" w:eastAsia="Times New Roman" w:hAnsi="Verdana" w:cstheme="minorHAnsi"/>
          <w:sz w:val="18"/>
          <w:szCs w:val="18"/>
          <w:lang w:eastAsia="pl-PL"/>
        </w:rPr>
      </w:pPr>
      <w:r w:rsidRPr="00C718C9">
        <w:rPr>
          <w:rFonts w:ascii="Verdana" w:hAnsi="Verdana" w:cstheme="minorHAnsi"/>
          <w:sz w:val="18"/>
          <w:szCs w:val="18"/>
        </w:rPr>
        <w:t>W</w:t>
      </w:r>
      <w:r w:rsidR="008B5166" w:rsidRPr="00C718C9">
        <w:rPr>
          <w:rFonts w:ascii="Verdana" w:hAnsi="Verdana" w:cstheme="minorHAnsi"/>
          <w:sz w:val="18"/>
          <w:szCs w:val="18"/>
        </w:rPr>
        <w:t>ykonawca zobowiązany jest do uporządkowania</w:t>
      </w:r>
      <w:r w:rsidR="00E91A6A" w:rsidRPr="00C718C9">
        <w:rPr>
          <w:rFonts w:ascii="Verdana" w:hAnsi="Verdana" w:cstheme="minorHAnsi"/>
          <w:sz w:val="18"/>
          <w:szCs w:val="18"/>
        </w:rPr>
        <w:t xml:space="preserve"> terenu po zakończonym sezonie zi</w:t>
      </w:r>
      <w:r w:rsidR="00D340BE" w:rsidRPr="00C718C9">
        <w:rPr>
          <w:rFonts w:ascii="Verdana" w:hAnsi="Verdana" w:cstheme="minorHAnsi"/>
          <w:sz w:val="18"/>
          <w:szCs w:val="18"/>
        </w:rPr>
        <w:t>mowym</w:t>
      </w:r>
      <w:r w:rsidR="007A381A" w:rsidRPr="00C718C9">
        <w:rPr>
          <w:rFonts w:ascii="Verdana" w:hAnsi="Verdana" w:cstheme="minorHAnsi"/>
          <w:sz w:val="18"/>
          <w:szCs w:val="18"/>
        </w:rPr>
        <w:t>,</w:t>
      </w:r>
      <w:r w:rsidR="00D340BE" w:rsidRPr="00C718C9">
        <w:rPr>
          <w:rFonts w:ascii="Verdana" w:hAnsi="Verdana" w:cstheme="minorHAnsi"/>
          <w:sz w:val="18"/>
          <w:szCs w:val="18"/>
        </w:rPr>
        <w:t xml:space="preserve"> w </w:t>
      </w:r>
      <w:r w:rsidR="00E91A6A" w:rsidRPr="00C718C9">
        <w:rPr>
          <w:rFonts w:ascii="Verdana" w:hAnsi="Verdana" w:cstheme="minorHAnsi"/>
          <w:sz w:val="18"/>
          <w:szCs w:val="18"/>
        </w:rPr>
        <w:t>szczególności uporządkowanie pozostałości piasku użytego do usuwania gołoledzi. Uporządkowanie terenu nastąpi na wezwanie Zamawiającego, w terminie wskazanym w</w:t>
      </w:r>
      <w:r w:rsidR="00577AEA" w:rsidRPr="00C718C9">
        <w:rPr>
          <w:rFonts w:ascii="Verdana" w:hAnsi="Verdana" w:cstheme="minorHAnsi"/>
          <w:sz w:val="18"/>
          <w:szCs w:val="18"/>
        </w:rPr>
        <w:t> </w:t>
      </w:r>
      <w:r w:rsidR="00E91A6A" w:rsidRPr="00C718C9">
        <w:rPr>
          <w:rFonts w:ascii="Verdana" w:hAnsi="Verdana" w:cstheme="minorHAnsi"/>
          <w:sz w:val="18"/>
          <w:szCs w:val="18"/>
        </w:rPr>
        <w:t xml:space="preserve">wezwaniu. </w:t>
      </w:r>
    </w:p>
    <w:p w14:paraId="4F9CA415" w14:textId="77777777" w:rsidR="00C607D0" w:rsidRPr="00C718C9" w:rsidRDefault="00C607D0" w:rsidP="00484CEB">
      <w:pPr>
        <w:spacing w:after="0"/>
        <w:rPr>
          <w:rFonts w:ascii="Verdana" w:hAnsi="Verdana"/>
          <w:sz w:val="18"/>
          <w:szCs w:val="18"/>
        </w:rPr>
      </w:pPr>
    </w:p>
    <w:p w14:paraId="6A78FBFE" w14:textId="77777777" w:rsidR="00AA479E" w:rsidRPr="00C718C9" w:rsidRDefault="00AA479E" w:rsidP="00AA479E">
      <w:pPr>
        <w:spacing w:after="0"/>
        <w:jc w:val="both"/>
        <w:rPr>
          <w:rFonts w:ascii="Verdana" w:hAnsi="Verdana" w:cstheme="minorHAnsi"/>
          <w:b/>
          <w:sz w:val="18"/>
          <w:szCs w:val="18"/>
        </w:rPr>
      </w:pPr>
    </w:p>
    <w:p w14:paraId="0AB5FAE1" w14:textId="77777777" w:rsidR="00AA479E" w:rsidRPr="00C718C9" w:rsidRDefault="00AA479E" w:rsidP="00AA479E">
      <w:pPr>
        <w:pStyle w:val="Akapitzlist"/>
        <w:autoSpaceDE w:val="0"/>
        <w:autoSpaceDN w:val="0"/>
        <w:adjustRightInd w:val="0"/>
        <w:spacing w:after="0"/>
        <w:jc w:val="both"/>
        <w:rPr>
          <w:rFonts w:ascii="Verdana" w:hAnsi="Verdana" w:cstheme="minorHAnsi"/>
          <w:sz w:val="18"/>
          <w:szCs w:val="18"/>
        </w:rPr>
      </w:pPr>
    </w:p>
    <w:p w14:paraId="39D6EBAA" w14:textId="77777777" w:rsidR="00AA479E" w:rsidRPr="00C718C9" w:rsidRDefault="00AA479E" w:rsidP="00150D11">
      <w:pPr>
        <w:spacing w:after="0"/>
        <w:rPr>
          <w:rFonts w:ascii="Verdana" w:hAnsi="Verdana" w:cstheme="minorHAnsi"/>
          <w:b/>
          <w:sz w:val="18"/>
          <w:szCs w:val="18"/>
        </w:rPr>
      </w:pPr>
    </w:p>
    <w:p w14:paraId="4D105C52" w14:textId="07AF03F0" w:rsidR="008D67D4" w:rsidRPr="00C718C9" w:rsidRDefault="008D67D4" w:rsidP="00515894">
      <w:pPr>
        <w:spacing w:after="0"/>
        <w:jc w:val="both"/>
        <w:rPr>
          <w:rFonts w:ascii="Verdana" w:eastAsiaTheme="minorHAnsi" w:hAnsi="Verdana" w:cstheme="minorHAnsi"/>
          <w:sz w:val="18"/>
          <w:szCs w:val="18"/>
        </w:rPr>
      </w:pPr>
    </w:p>
    <w:sectPr w:rsidR="008D67D4" w:rsidRPr="00C718C9" w:rsidSect="009E2AE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60A0FC" w14:textId="77777777" w:rsidR="00EC50E8" w:rsidRDefault="00EC50E8" w:rsidP="00D5196F">
      <w:pPr>
        <w:spacing w:after="0" w:line="240" w:lineRule="auto"/>
      </w:pPr>
      <w:r>
        <w:separator/>
      </w:r>
    </w:p>
  </w:endnote>
  <w:endnote w:type="continuationSeparator" w:id="0">
    <w:p w14:paraId="30D5FBA1" w14:textId="77777777" w:rsidR="00EC50E8" w:rsidRDefault="00EC50E8" w:rsidP="00D51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3916173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14:paraId="41E7B991" w14:textId="77777777" w:rsidR="00D5196F" w:rsidRDefault="00D5196F">
            <w:pPr>
              <w:pStyle w:val="Stopka"/>
              <w:jc w:val="center"/>
            </w:pPr>
            <w:r>
              <w:t xml:space="preserve">Strona </w:t>
            </w:r>
            <w:r w:rsidR="00155BE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155BEF">
              <w:rPr>
                <w:b/>
                <w:sz w:val="24"/>
                <w:szCs w:val="24"/>
              </w:rPr>
              <w:fldChar w:fldCharType="separate"/>
            </w:r>
            <w:r w:rsidR="001E521D">
              <w:rPr>
                <w:b/>
                <w:noProof/>
              </w:rPr>
              <w:t>7</w:t>
            </w:r>
            <w:r w:rsidR="00155BE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155BE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155BEF">
              <w:rPr>
                <w:b/>
                <w:sz w:val="24"/>
                <w:szCs w:val="24"/>
              </w:rPr>
              <w:fldChar w:fldCharType="separate"/>
            </w:r>
            <w:r w:rsidR="001E521D">
              <w:rPr>
                <w:b/>
                <w:noProof/>
              </w:rPr>
              <w:t>7</w:t>
            </w:r>
            <w:r w:rsidR="00155BE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71C6C0F8" w14:textId="77777777" w:rsidR="00D5196F" w:rsidRDefault="00D519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727ED5" w14:textId="77777777" w:rsidR="00EC50E8" w:rsidRDefault="00EC50E8" w:rsidP="00D5196F">
      <w:pPr>
        <w:spacing w:after="0" w:line="240" w:lineRule="auto"/>
      </w:pPr>
      <w:r>
        <w:separator/>
      </w:r>
    </w:p>
  </w:footnote>
  <w:footnote w:type="continuationSeparator" w:id="0">
    <w:p w14:paraId="68CFFF90" w14:textId="77777777" w:rsidR="00EC50E8" w:rsidRDefault="00EC50E8" w:rsidP="00D519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04150001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</w:abstractNum>
  <w:abstractNum w:abstractNumId="1" w15:restartNumberingAfterBreak="0">
    <w:nsid w:val="00271584"/>
    <w:multiLevelType w:val="hybridMultilevel"/>
    <w:tmpl w:val="2FD08F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74702"/>
    <w:multiLevelType w:val="hybridMultilevel"/>
    <w:tmpl w:val="BBAE8070"/>
    <w:lvl w:ilvl="0" w:tplc="0415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6146268"/>
    <w:multiLevelType w:val="hybridMultilevel"/>
    <w:tmpl w:val="0ABC53E6"/>
    <w:lvl w:ilvl="0" w:tplc="34C250D6">
      <w:start w:val="1"/>
      <w:numFmt w:val="lowerLetter"/>
      <w:lvlText w:val="%1)"/>
      <w:lvlJc w:val="left"/>
      <w:pPr>
        <w:ind w:left="720" w:hanging="360"/>
      </w:pPr>
      <w:rPr>
        <w:b/>
        <w:bCs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64768"/>
    <w:multiLevelType w:val="hybridMultilevel"/>
    <w:tmpl w:val="0422E094"/>
    <w:lvl w:ilvl="0" w:tplc="F680387A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6AA5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9B1EF4"/>
    <w:multiLevelType w:val="hybridMultilevel"/>
    <w:tmpl w:val="E744B4C8"/>
    <w:lvl w:ilvl="0" w:tplc="F446ACC8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9CF3B4">
      <w:start w:val="1"/>
      <w:numFmt w:val="decimal"/>
      <w:lvlText w:val="%4."/>
      <w:lvlJc w:val="left"/>
      <w:pPr>
        <w:ind w:left="2880" w:hanging="360"/>
      </w:pPr>
      <w:rPr>
        <w:i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71E0"/>
    <w:multiLevelType w:val="hybridMultilevel"/>
    <w:tmpl w:val="DB7EFCE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0D90931"/>
    <w:multiLevelType w:val="hybridMultilevel"/>
    <w:tmpl w:val="8F7045C8"/>
    <w:lvl w:ilvl="0" w:tplc="1728D59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803FEA"/>
    <w:multiLevelType w:val="hybridMultilevel"/>
    <w:tmpl w:val="7340DC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944634"/>
    <w:multiLevelType w:val="hybridMultilevel"/>
    <w:tmpl w:val="7F9C147C"/>
    <w:lvl w:ilvl="0" w:tplc="493E2444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F59FD"/>
    <w:multiLevelType w:val="hybridMultilevel"/>
    <w:tmpl w:val="F9DAB13C"/>
    <w:lvl w:ilvl="0" w:tplc="71FAF394">
      <w:start w:val="9"/>
      <w:numFmt w:val="decimal"/>
      <w:lvlText w:val="%1."/>
      <w:lvlJc w:val="left"/>
      <w:pPr>
        <w:ind w:left="143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1612BF"/>
    <w:multiLevelType w:val="hybridMultilevel"/>
    <w:tmpl w:val="C8CE0632"/>
    <w:lvl w:ilvl="0" w:tplc="1D0A48E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0B56D0C"/>
    <w:multiLevelType w:val="hybridMultilevel"/>
    <w:tmpl w:val="0422E094"/>
    <w:lvl w:ilvl="0" w:tplc="F680387A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6AA5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223BB1"/>
    <w:multiLevelType w:val="hybridMultilevel"/>
    <w:tmpl w:val="263C432C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21F14B94"/>
    <w:multiLevelType w:val="hybridMultilevel"/>
    <w:tmpl w:val="C3CCE214"/>
    <w:lvl w:ilvl="0" w:tplc="5DE47D5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2C76E3"/>
    <w:multiLevelType w:val="hybridMultilevel"/>
    <w:tmpl w:val="776626C0"/>
    <w:lvl w:ilvl="0" w:tplc="0415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16" w15:restartNumberingAfterBreak="0">
    <w:nsid w:val="240933F3"/>
    <w:multiLevelType w:val="hybridMultilevel"/>
    <w:tmpl w:val="4AC27E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45213D7"/>
    <w:multiLevelType w:val="hybridMultilevel"/>
    <w:tmpl w:val="E556D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8046B5"/>
    <w:multiLevelType w:val="hybridMultilevel"/>
    <w:tmpl w:val="C5480B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8126811"/>
    <w:multiLevelType w:val="hybridMultilevel"/>
    <w:tmpl w:val="67908DE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D886271C">
      <w:start w:val="1"/>
      <w:numFmt w:val="lowerLetter"/>
      <w:lvlText w:val="%2)"/>
      <w:lvlJc w:val="left"/>
      <w:pPr>
        <w:ind w:left="216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BE66347"/>
    <w:multiLevelType w:val="hybridMultilevel"/>
    <w:tmpl w:val="0EB8099C"/>
    <w:lvl w:ilvl="0" w:tplc="F47840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153F16"/>
    <w:multiLevelType w:val="hybridMultilevel"/>
    <w:tmpl w:val="CE4480B4"/>
    <w:lvl w:ilvl="0" w:tplc="FBDCBE6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522A20"/>
    <w:multiLevelType w:val="hybridMultilevel"/>
    <w:tmpl w:val="9CEC93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431C52"/>
    <w:multiLevelType w:val="hybridMultilevel"/>
    <w:tmpl w:val="6198A136"/>
    <w:lvl w:ilvl="0" w:tplc="3634CD4C">
      <w:start w:val="8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063A67"/>
    <w:multiLevelType w:val="hybridMultilevel"/>
    <w:tmpl w:val="1FA682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783B96"/>
    <w:multiLevelType w:val="hybridMultilevel"/>
    <w:tmpl w:val="2D0EEF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43D3C4D"/>
    <w:multiLevelType w:val="hybridMultilevel"/>
    <w:tmpl w:val="6AA4956E"/>
    <w:lvl w:ilvl="0" w:tplc="4AB8C9A6">
      <w:start w:val="1"/>
      <w:numFmt w:val="lowerLetter"/>
      <w:lvlText w:val="%1)"/>
      <w:lvlJc w:val="left"/>
      <w:pPr>
        <w:ind w:left="1713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abstractNum w:abstractNumId="27" w15:restartNumberingAfterBreak="0">
    <w:nsid w:val="37E50C19"/>
    <w:multiLevelType w:val="hybridMultilevel"/>
    <w:tmpl w:val="B666DADC"/>
    <w:lvl w:ilvl="0" w:tplc="82DE228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F35775"/>
    <w:multiLevelType w:val="hybridMultilevel"/>
    <w:tmpl w:val="CB3659B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B8E53CA"/>
    <w:multiLevelType w:val="hybridMultilevel"/>
    <w:tmpl w:val="7E1ED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5A270F8"/>
    <w:multiLevelType w:val="hybridMultilevel"/>
    <w:tmpl w:val="88F818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E77B18"/>
    <w:multiLevelType w:val="hybridMultilevel"/>
    <w:tmpl w:val="E7A2D1E6"/>
    <w:lvl w:ilvl="0" w:tplc="3088215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3A6BC6"/>
    <w:multiLevelType w:val="hybridMultilevel"/>
    <w:tmpl w:val="5B3EDF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6C90846"/>
    <w:multiLevelType w:val="hybridMultilevel"/>
    <w:tmpl w:val="F97CBF22"/>
    <w:lvl w:ilvl="0" w:tplc="04150003">
      <w:start w:val="1"/>
      <w:numFmt w:val="decimal"/>
      <w:lvlText w:val="%1."/>
      <w:lvlJc w:val="left"/>
      <w:pPr>
        <w:ind w:left="143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FE5370"/>
    <w:multiLevelType w:val="hybridMultilevel"/>
    <w:tmpl w:val="D4565EE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1041F4"/>
    <w:multiLevelType w:val="hybridMultilevel"/>
    <w:tmpl w:val="0EFEA870"/>
    <w:lvl w:ilvl="0" w:tplc="80BC51F4">
      <w:start w:val="1"/>
      <w:numFmt w:val="lowerLetter"/>
      <w:lvlText w:val="%1)"/>
      <w:lvlJc w:val="left"/>
      <w:pPr>
        <w:ind w:left="32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6" w15:restartNumberingAfterBreak="0">
    <w:nsid w:val="6C960478"/>
    <w:multiLevelType w:val="hybridMultilevel"/>
    <w:tmpl w:val="63CAC2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DA78A6"/>
    <w:multiLevelType w:val="hybridMultilevel"/>
    <w:tmpl w:val="B2C0F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6078EE"/>
    <w:multiLevelType w:val="hybridMultilevel"/>
    <w:tmpl w:val="412245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7F347B"/>
    <w:multiLevelType w:val="hybridMultilevel"/>
    <w:tmpl w:val="53D813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570446"/>
    <w:multiLevelType w:val="hybridMultilevel"/>
    <w:tmpl w:val="B896090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963FD9"/>
    <w:multiLevelType w:val="hybridMultilevel"/>
    <w:tmpl w:val="74A2C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</w:num>
  <w:num w:numId="3">
    <w:abstractNumId w:val="29"/>
  </w:num>
  <w:num w:numId="4">
    <w:abstractNumId w:val="28"/>
  </w:num>
  <w:num w:numId="5">
    <w:abstractNumId w:val="4"/>
  </w:num>
  <w:num w:numId="6">
    <w:abstractNumId w:val="34"/>
  </w:num>
  <w:num w:numId="7">
    <w:abstractNumId w:val="39"/>
  </w:num>
  <w:num w:numId="8">
    <w:abstractNumId w:val="18"/>
  </w:num>
  <w:num w:numId="9">
    <w:abstractNumId w:val="25"/>
  </w:num>
  <w:num w:numId="10">
    <w:abstractNumId w:val="35"/>
  </w:num>
  <w:num w:numId="11">
    <w:abstractNumId w:val="19"/>
  </w:num>
  <w:num w:numId="12">
    <w:abstractNumId w:val="21"/>
  </w:num>
  <w:num w:numId="13">
    <w:abstractNumId w:val="6"/>
  </w:num>
  <w:num w:numId="14">
    <w:abstractNumId w:val="14"/>
  </w:num>
  <w:num w:numId="15">
    <w:abstractNumId w:val="22"/>
  </w:num>
  <w:num w:numId="16">
    <w:abstractNumId w:val="36"/>
  </w:num>
  <w:num w:numId="17">
    <w:abstractNumId w:val="41"/>
  </w:num>
  <w:num w:numId="18">
    <w:abstractNumId w:val="16"/>
  </w:num>
  <w:num w:numId="19">
    <w:abstractNumId w:val="38"/>
  </w:num>
  <w:num w:numId="20">
    <w:abstractNumId w:val="27"/>
  </w:num>
  <w:num w:numId="21">
    <w:abstractNumId w:val="31"/>
  </w:num>
  <w:num w:numId="22">
    <w:abstractNumId w:val="1"/>
  </w:num>
  <w:num w:numId="23">
    <w:abstractNumId w:val="5"/>
  </w:num>
  <w:num w:numId="24">
    <w:abstractNumId w:val="7"/>
  </w:num>
  <w:num w:numId="25">
    <w:abstractNumId w:val="15"/>
  </w:num>
  <w:num w:numId="26">
    <w:abstractNumId w:val="12"/>
  </w:num>
  <w:num w:numId="27">
    <w:abstractNumId w:val="17"/>
  </w:num>
  <w:num w:numId="28">
    <w:abstractNumId w:val="37"/>
  </w:num>
  <w:num w:numId="29">
    <w:abstractNumId w:val="33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11"/>
  </w:num>
  <w:num w:numId="3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</w:num>
  <w:num w:numId="37">
    <w:abstractNumId w:val="0"/>
  </w:num>
  <w:num w:numId="38">
    <w:abstractNumId w:val="9"/>
  </w:num>
  <w:num w:numId="39">
    <w:abstractNumId w:val="30"/>
  </w:num>
  <w:num w:numId="40">
    <w:abstractNumId w:val="2"/>
  </w:num>
  <w:num w:numId="41">
    <w:abstractNumId w:val="40"/>
  </w:num>
  <w:num w:numId="42">
    <w:abstractNumId w:val="2"/>
  </w:num>
  <w:num w:numId="43">
    <w:abstractNumId w:val="20"/>
  </w:num>
  <w:num w:numId="44">
    <w:abstractNumId w:val="23"/>
  </w:num>
  <w:num w:numId="45">
    <w:abstractNumId w:val="33"/>
  </w:num>
  <w:num w:numId="46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A89"/>
    <w:rsid w:val="00001A12"/>
    <w:rsid w:val="0000284E"/>
    <w:rsid w:val="00010732"/>
    <w:rsid w:val="00014A4F"/>
    <w:rsid w:val="00014C19"/>
    <w:rsid w:val="00020211"/>
    <w:rsid w:val="00021AAF"/>
    <w:rsid w:val="00025E2C"/>
    <w:rsid w:val="000348DC"/>
    <w:rsid w:val="000357D8"/>
    <w:rsid w:val="0004055A"/>
    <w:rsid w:val="00040F48"/>
    <w:rsid w:val="00042F97"/>
    <w:rsid w:val="0004332F"/>
    <w:rsid w:val="000438DA"/>
    <w:rsid w:val="00044545"/>
    <w:rsid w:val="00047C8F"/>
    <w:rsid w:val="00050BE0"/>
    <w:rsid w:val="000556B0"/>
    <w:rsid w:val="000563E7"/>
    <w:rsid w:val="000565E5"/>
    <w:rsid w:val="00061077"/>
    <w:rsid w:val="000645A1"/>
    <w:rsid w:val="00074E19"/>
    <w:rsid w:val="0007528C"/>
    <w:rsid w:val="000753B6"/>
    <w:rsid w:val="00077C6D"/>
    <w:rsid w:val="00081B0E"/>
    <w:rsid w:val="00083E6B"/>
    <w:rsid w:val="00090563"/>
    <w:rsid w:val="000A3A08"/>
    <w:rsid w:val="000A559F"/>
    <w:rsid w:val="000B1040"/>
    <w:rsid w:val="000B23F1"/>
    <w:rsid w:val="000B2EF4"/>
    <w:rsid w:val="000B3A17"/>
    <w:rsid w:val="000B6EC1"/>
    <w:rsid w:val="000C05D9"/>
    <w:rsid w:val="000C1588"/>
    <w:rsid w:val="000C244E"/>
    <w:rsid w:val="000C263A"/>
    <w:rsid w:val="000C3AD9"/>
    <w:rsid w:val="000D0CEF"/>
    <w:rsid w:val="000D11E6"/>
    <w:rsid w:val="000D1F4B"/>
    <w:rsid w:val="000D2902"/>
    <w:rsid w:val="000D3A56"/>
    <w:rsid w:val="000E3AE1"/>
    <w:rsid w:val="000F40B2"/>
    <w:rsid w:val="00103C2D"/>
    <w:rsid w:val="00110819"/>
    <w:rsid w:val="00112821"/>
    <w:rsid w:val="00112B4B"/>
    <w:rsid w:val="00113753"/>
    <w:rsid w:val="00114EFD"/>
    <w:rsid w:val="0011647C"/>
    <w:rsid w:val="00116F11"/>
    <w:rsid w:val="00117CC3"/>
    <w:rsid w:val="00126F97"/>
    <w:rsid w:val="00132429"/>
    <w:rsid w:val="00135185"/>
    <w:rsid w:val="001430C2"/>
    <w:rsid w:val="00143687"/>
    <w:rsid w:val="00143AA6"/>
    <w:rsid w:val="0014407B"/>
    <w:rsid w:val="00144137"/>
    <w:rsid w:val="0014712B"/>
    <w:rsid w:val="00150D11"/>
    <w:rsid w:val="00155BEF"/>
    <w:rsid w:val="00157C55"/>
    <w:rsid w:val="001607E2"/>
    <w:rsid w:val="0016105D"/>
    <w:rsid w:val="00163B74"/>
    <w:rsid w:val="0017075C"/>
    <w:rsid w:val="00170BF9"/>
    <w:rsid w:val="0017269A"/>
    <w:rsid w:val="0017354D"/>
    <w:rsid w:val="00173A44"/>
    <w:rsid w:val="00177E24"/>
    <w:rsid w:val="00180021"/>
    <w:rsid w:val="0018038A"/>
    <w:rsid w:val="0018098D"/>
    <w:rsid w:val="001849E3"/>
    <w:rsid w:val="001867B1"/>
    <w:rsid w:val="00186EFA"/>
    <w:rsid w:val="00190D27"/>
    <w:rsid w:val="00190D36"/>
    <w:rsid w:val="00193C81"/>
    <w:rsid w:val="001A470E"/>
    <w:rsid w:val="001A721C"/>
    <w:rsid w:val="001B3D58"/>
    <w:rsid w:val="001B6FAB"/>
    <w:rsid w:val="001B73E9"/>
    <w:rsid w:val="001C0797"/>
    <w:rsid w:val="001C0ABD"/>
    <w:rsid w:val="001C1317"/>
    <w:rsid w:val="001C337D"/>
    <w:rsid w:val="001C3E81"/>
    <w:rsid w:val="001C4385"/>
    <w:rsid w:val="001C54A6"/>
    <w:rsid w:val="001C55C7"/>
    <w:rsid w:val="001D153E"/>
    <w:rsid w:val="001D47B7"/>
    <w:rsid w:val="001E01B4"/>
    <w:rsid w:val="001E35D0"/>
    <w:rsid w:val="001E521D"/>
    <w:rsid w:val="001E71B7"/>
    <w:rsid w:val="001F474A"/>
    <w:rsid w:val="00200AAC"/>
    <w:rsid w:val="00201D67"/>
    <w:rsid w:val="00203DD0"/>
    <w:rsid w:val="00206560"/>
    <w:rsid w:val="0020738C"/>
    <w:rsid w:val="00213CB5"/>
    <w:rsid w:val="0021459A"/>
    <w:rsid w:val="00220EF7"/>
    <w:rsid w:val="00221197"/>
    <w:rsid w:val="00223DD8"/>
    <w:rsid w:val="00223E0E"/>
    <w:rsid w:val="0022458C"/>
    <w:rsid w:val="00224E2C"/>
    <w:rsid w:val="002311FF"/>
    <w:rsid w:val="00231888"/>
    <w:rsid w:val="00233526"/>
    <w:rsid w:val="002336DB"/>
    <w:rsid w:val="00233F09"/>
    <w:rsid w:val="002359B1"/>
    <w:rsid w:val="00236393"/>
    <w:rsid w:val="0024018A"/>
    <w:rsid w:val="00241615"/>
    <w:rsid w:val="00241BB0"/>
    <w:rsid w:val="00243D74"/>
    <w:rsid w:val="00244023"/>
    <w:rsid w:val="00244E9A"/>
    <w:rsid w:val="00245BE6"/>
    <w:rsid w:val="00252B8E"/>
    <w:rsid w:val="002537BA"/>
    <w:rsid w:val="00255C77"/>
    <w:rsid w:val="00255F5E"/>
    <w:rsid w:val="00260895"/>
    <w:rsid w:val="00260F21"/>
    <w:rsid w:val="00266416"/>
    <w:rsid w:val="00272A3B"/>
    <w:rsid w:val="00275243"/>
    <w:rsid w:val="00275B17"/>
    <w:rsid w:val="0028283C"/>
    <w:rsid w:val="00291057"/>
    <w:rsid w:val="002914E5"/>
    <w:rsid w:val="002A0E84"/>
    <w:rsid w:val="002A274E"/>
    <w:rsid w:val="002A382D"/>
    <w:rsid w:val="002A5468"/>
    <w:rsid w:val="002A76E8"/>
    <w:rsid w:val="002B21A2"/>
    <w:rsid w:val="002C3FD1"/>
    <w:rsid w:val="002C41C6"/>
    <w:rsid w:val="002C41F0"/>
    <w:rsid w:val="002C56C3"/>
    <w:rsid w:val="002C5AAE"/>
    <w:rsid w:val="002C71A7"/>
    <w:rsid w:val="002D0513"/>
    <w:rsid w:val="002D0684"/>
    <w:rsid w:val="002D52EB"/>
    <w:rsid w:val="002D7E36"/>
    <w:rsid w:val="002E454E"/>
    <w:rsid w:val="002E5205"/>
    <w:rsid w:val="002E532D"/>
    <w:rsid w:val="002F145C"/>
    <w:rsid w:val="002F4233"/>
    <w:rsid w:val="002F5052"/>
    <w:rsid w:val="002F5EF9"/>
    <w:rsid w:val="002F6880"/>
    <w:rsid w:val="00304801"/>
    <w:rsid w:val="00310B2B"/>
    <w:rsid w:val="00310F4D"/>
    <w:rsid w:val="003124BF"/>
    <w:rsid w:val="0031286D"/>
    <w:rsid w:val="003136E0"/>
    <w:rsid w:val="003216AA"/>
    <w:rsid w:val="00325740"/>
    <w:rsid w:val="00325E05"/>
    <w:rsid w:val="003326CD"/>
    <w:rsid w:val="003338A9"/>
    <w:rsid w:val="003371BB"/>
    <w:rsid w:val="00343CA7"/>
    <w:rsid w:val="00346CFA"/>
    <w:rsid w:val="00347215"/>
    <w:rsid w:val="00352629"/>
    <w:rsid w:val="003547A6"/>
    <w:rsid w:val="00355B4E"/>
    <w:rsid w:val="00355FDC"/>
    <w:rsid w:val="003570C3"/>
    <w:rsid w:val="003601B5"/>
    <w:rsid w:val="003604E0"/>
    <w:rsid w:val="00361C17"/>
    <w:rsid w:val="00363F47"/>
    <w:rsid w:val="00371DDA"/>
    <w:rsid w:val="003731A0"/>
    <w:rsid w:val="00375084"/>
    <w:rsid w:val="00386326"/>
    <w:rsid w:val="0038797F"/>
    <w:rsid w:val="00390626"/>
    <w:rsid w:val="00390966"/>
    <w:rsid w:val="003935F9"/>
    <w:rsid w:val="003942D8"/>
    <w:rsid w:val="00396B24"/>
    <w:rsid w:val="003A1DC9"/>
    <w:rsid w:val="003A45A4"/>
    <w:rsid w:val="003A496E"/>
    <w:rsid w:val="003A7567"/>
    <w:rsid w:val="003A7D7C"/>
    <w:rsid w:val="003B0F0E"/>
    <w:rsid w:val="003C14B1"/>
    <w:rsid w:val="003C3B95"/>
    <w:rsid w:val="003C741B"/>
    <w:rsid w:val="003D06F6"/>
    <w:rsid w:val="003D0B9D"/>
    <w:rsid w:val="003D1B98"/>
    <w:rsid w:val="003D29D4"/>
    <w:rsid w:val="003D6879"/>
    <w:rsid w:val="003D7960"/>
    <w:rsid w:val="003E02DD"/>
    <w:rsid w:val="003E2203"/>
    <w:rsid w:val="003E2D4B"/>
    <w:rsid w:val="003E2F72"/>
    <w:rsid w:val="003E3748"/>
    <w:rsid w:val="003E3812"/>
    <w:rsid w:val="003E70EE"/>
    <w:rsid w:val="003F064A"/>
    <w:rsid w:val="003F159C"/>
    <w:rsid w:val="003F5392"/>
    <w:rsid w:val="00401042"/>
    <w:rsid w:val="0040189C"/>
    <w:rsid w:val="00407CD4"/>
    <w:rsid w:val="004119A1"/>
    <w:rsid w:val="00412CA4"/>
    <w:rsid w:val="004149FC"/>
    <w:rsid w:val="004159F9"/>
    <w:rsid w:val="00417C60"/>
    <w:rsid w:val="00421C59"/>
    <w:rsid w:val="00422186"/>
    <w:rsid w:val="0042255E"/>
    <w:rsid w:val="00424C8A"/>
    <w:rsid w:val="004263E9"/>
    <w:rsid w:val="00427A7E"/>
    <w:rsid w:val="0043072B"/>
    <w:rsid w:val="00432382"/>
    <w:rsid w:val="0044104A"/>
    <w:rsid w:val="0044194D"/>
    <w:rsid w:val="004422C4"/>
    <w:rsid w:val="00450BAE"/>
    <w:rsid w:val="00454516"/>
    <w:rsid w:val="00456369"/>
    <w:rsid w:val="0046008A"/>
    <w:rsid w:val="00460347"/>
    <w:rsid w:val="00460FB2"/>
    <w:rsid w:val="0046161C"/>
    <w:rsid w:val="00461F08"/>
    <w:rsid w:val="00467133"/>
    <w:rsid w:val="00470E37"/>
    <w:rsid w:val="00472F57"/>
    <w:rsid w:val="00473C58"/>
    <w:rsid w:val="004742AC"/>
    <w:rsid w:val="004748C0"/>
    <w:rsid w:val="00480400"/>
    <w:rsid w:val="00484CEB"/>
    <w:rsid w:val="004856F9"/>
    <w:rsid w:val="00485DDC"/>
    <w:rsid w:val="00490C72"/>
    <w:rsid w:val="00493D85"/>
    <w:rsid w:val="0049586C"/>
    <w:rsid w:val="00497ED7"/>
    <w:rsid w:val="004A0385"/>
    <w:rsid w:val="004A1625"/>
    <w:rsid w:val="004A7114"/>
    <w:rsid w:val="004A7F5A"/>
    <w:rsid w:val="004B23DB"/>
    <w:rsid w:val="004B5118"/>
    <w:rsid w:val="004B6221"/>
    <w:rsid w:val="004B7754"/>
    <w:rsid w:val="004C27DD"/>
    <w:rsid w:val="004C51C5"/>
    <w:rsid w:val="004D53C2"/>
    <w:rsid w:val="004D651B"/>
    <w:rsid w:val="004D6937"/>
    <w:rsid w:val="004E3A33"/>
    <w:rsid w:val="004E59D2"/>
    <w:rsid w:val="004F1711"/>
    <w:rsid w:val="004F7006"/>
    <w:rsid w:val="005011A4"/>
    <w:rsid w:val="005018C3"/>
    <w:rsid w:val="005018E5"/>
    <w:rsid w:val="005019F8"/>
    <w:rsid w:val="0051082A"/>
    <w:rsid w:val="0051235D"/>
    <w:rsid w:val="00512528"/>
    <w:rsid w:val="00512697"/>
    <w:rsid w:val="00512949"/>
    <w:rsid w:val="005129B6"/>
    <w:rsid w:val="00512B1F"/>
    <w:rsid w:val="00513031"/>
    <w:rsid w:val="00513358"/>
    <w:rsid w:val="005145F8"/>
    <w:rsid w:val="00515894"/>
    <w:rsid w:val="00515EF0"/>
    <w:rsid w:val="005253E7"/>
    <w:rsid w:val="00525656"/>
    <w:rsid w:val="005278AE"/>
    <w:rsid w:val="00531642"/>
    <w:rsid w:val="00536267"/>
    <w:rsid w:val="005411A7"/>
    <w:rsid w:val="0054312D"/>
    <w:rsid w:val="005466E7"/>
    <w:rsid w:val="00547781"/>
    <w:rsid w:val="00550936"/>
    <w:rsid w:val="005534B2"/>
    <w:rsid w:val="00553F6F"/>
    <w:rsid w:val="00560D90"/>
    <w:rsid w:val="00564BA0"/>
    <w:rsid w:val="0056710C"/>
    <w:rsid w:val="00567862"/>
    <w:rsid w:val="005714E3"/>
    <w:rsid w:val="00572150"/>
    <w:rsid w:val="0057315C"/>
    <w:rsid w:val="0057357A"/>
    <w:rsid w:val="00574102"/>
    <w:rsid w:val="00575B93"/>
    <w:rsid w:val="00576139"/>
    <w:rsid w:val="00577AEA"/>
    <w:rsid w:val="00584209"/>
    <w:rsid w:val="005908E7"/>
    <w:rsid w:val="00594729"/>
    <w:rsid w:val="00594A71"/>
    <w:rsid w:val="005964AF"/>
    <w:rsid w:val="00596C00"/>
    <w:rsid w:val="00596C1F"/>
    <w:rsid w:val="005973A3"/>
    <w:rsid w:val="005A1F44"/>
    <w:rsid w:val="005A3031"/>
    <w:rsid w:val="005A53B8"/>
    <w:rsid w:val="005A789A"/>
    <w:rsid w:val="005B11E6"/>
    <w:rsid w:val="005B62F3"/>
    <w:rsid w:val="005C00C2"/>
    <w:rsid w:val="005C0479"/>
    <w:rsid w:val="005C1438"/>
    <w:rsid w:val="005C1699"/>
    <w:rsid w:val="005C1990"/>
    <w:rsid w:val="005C7204"/>
    <w:rsid w:val="005C7760"/>
    <w:rsid w:val="005D0DF6"/>
    <w:rsid w:val="005D17E4"/>
    <w:rsid w:val="005D4717"/>
    <w:rsid w:val="005D662C"/>
    <w:rsid w:val="005E3A34"/>
    <w:rsid w:val="005E4FB4"/>
    <w:rsid w:val="005F14C3"/>
    <w:rsid w:val="005F3DB3"/>
    <w:rsid w:val="005F5742"/>
    <w:rsid w:val="00601CD1"/>
    <w:rsid w:val="00604A17"/>
    <w:rsid w:val="0060504D"/>
    <w:rsid w:val="00605B6E"/>
    <w:rsid w:val="006104EE"/>
    <w:rsid w:val="00613A89"/>
    <w:rsid w:val="00614337"/>
    <w:rsid w:val="006215A9"/>
    <w:rsid w:val="00621883"/>
    <w:rsid w:val="00624C16"/>
    <w:rsid w:val="006400C0"/>
    <w:rsid w:val="0064196B"/>
    <w:rsid w:val="00645B66"/>
    <w:rsid w:val="00645F38"/>
    <w:rsid w:val="00651A8A"/>
    <w:rsid w:val="006570E0"/>
    <w:rsid w:val="00662148"/>
    <w:rsid w:val="00670364"/>
    <w:rsid w:val="00673111"/>
    <w:rsid w:val="0067593E"/>
    <w:rsid w:val="00675EFF"/>
    <w:rsid w:val="006775BD"/>
    <w:rsid w:val="00680272"/>
    <w:rsid w:val="00685F2F"/>
    <w:rsid w:val="0068642B"/>
    <w:rsid w:val="006929A4"/>
    <w:rsid w:val="0069317C"/>
    <w:rsid w:val="006A15C9"/>
    <w:rsid w:val="006A1CCE"/>
    <w:rsid w:val="006B1E96"/>
    <w:rsid w:val="006B21B5"/>
    <w:rsid w:val="006B2A92"/>
    <w:rsid w:val="006B5438"/>
    <w:rsid w:val="006B5CA5"/>
    <w:rsid w:val="006B61AB"/>
    <w:rsid w:val="006C0E72"/>
    <w:rsid w:val="006C596E"/>
    <w:rsid w:val="006C5D92"/>
    <w:rsid w:val="006C7136"/>
    <w:rsid w:val="006D0E06"/>
    <w:rsid w:val="006D502E"/>
    <w:rsid w:val="006D59C7"/>
    <w:rsid w:val="006D79D8"/>
    <w:rsid w:val="006D7D86"/>
    <w:rsid w:val="006E1B2B"/>
    <w:rsid w:val="006E3C0A"/>
    <w:rsid w:val="006E7AD9"/>
    <w:rsid w:val="006F4C1A"/>
    <w:rsid w:val="006F639F"/>
    <w:rsid w:val="00701B41"/>
    <w:rsid w:val="00701F6B"/>
    <w:rsid w:val="0070456D"/>
    <w:rsid w:val="00712428"/>
    <w:rsid w:val="0071345B"/>
    <w:rsid w:val="007174CB"/>
    <w:rsid w:val="007243DF"/>
    <w:rsid w:val="0072455F"/>
    <w:rsid w:val="007256F8"/>
    <w:rsid w:val="00726E49"/>
    <w:rsid w:val="0073095F"/>
    <w:rsid w:val="00731F56"/>
    <w:rsid w:val="007350AE"/>
    <w:rsid w:val="00736B7E"/>
    <w:rsid w:val="007375C9"/>
    <w:rsid w:val="007379C4"/>
    <w:rsid w:val="007460A9"/>
    <w:rsid w:val="0075511F"/>
    <w:rsid w:val="0076313E"/>
    <w:rsid w:val="00770434"/>
    <w:rsid w:val="00776AF5"/>
    <w:rsid w:val="00777511"/>
    <w:rsid w:val="00777B32"/>
    <w:rsid w:val="00780614"/>
    <w:rsid w:val="0078150E"/>
    <w:rsid w:val="00781FE2"/>
    <w:rsid w:val="007850D7"/>
    <w:rsid w:val="00790325"/>
    <w:rsid w:val="007A181D"/>
    <w:rsid w:val="007A381A"/>
    <w:rsid w:val="007A5021"/>
    <w:rsid w:val="007A647B"/>
    <w:rsid w:val="007B073E"/>
    <w:rsid w:val="007B0BDA"/>
    <w:rsid w:val="007B13E6"/>
    <w:rsid w:val="007B4BA9"/>
    <w:rsid w:val="007B54FF"/>
    <w:rsid w:val="007C076F"/>
    <w:rsid w:val="007C11D8"/>
    <w:rsid w:val="007C19B4"/>
    <w:rsid w:val="007C6E4D"/>
    <w:rsid w:val="007C7831"/>
    <w:rsid w:val="007D3D07"/>
    <w:rsid w:val="007D7F71"/>
    <w:rsid w:val="007F181B"/>
    <w:rsid w:val="007F5F9D"/>
    <w:rsid w:val="0080163E"/>
    <w:rsid w:val="00804FF8"/>
    <w:rsid w:val="00805059"/>
    <w:rsid w:val="00805461"/>
    <w:rsid w:val="008079C4"/>
    <w:rsid w:val="00810F9C"/>
    <w:rsid w:val="00811DED"/>
    <w:rsid w:val="00813B76"/>
    <w:rsid w:val="00814166"/>
    <w:rsid w:val="00816B00"/>
    <w:rsid w:val="0082427C"/>
    <w:rsid w:val="00832082"/>
    <w:rsid w:val="00832897"/>
    <w:rsid w:val="00833F58"/>
    <w:rsid w:val="0083580A"/>
    <w:rsid w:val="00835A3E"/>
    <w:rsid w:val="00837F95"/>
    <w:rsid w:val="00840115"/>
    <w:rsid w:val="00841177"/>
    <w:rsid w:val="00843034"/>
    <w:rsid w:val="00843477"/>
    <w:rsid w:val="00856193"/>
    <w:rsid w:val="00856A09"/>
    <w:rsid w:val="00857A7F"/>
    <w:rsid w:val="00860F97"/>
    <w:rsid w:val="0086790E"/>
    <w:rsid w:val="008679AA"/>
    <w:rsid w:val="0087180F"/>
    <w:rsid w:val="008755AC"/>
    <w:rsid w:val="00875944"/>
    <w:rsid w:val="00881CFF"/>
    <w:rsid w:val="0089165C"/>
    <w:rsid w:val="00892C77"/>
    <w:rsid w:val="008947EC"/>
    <w:rsid w:val="00894B80"/>
    <w:rsid w:val="00896B75"/>
    <w:rsid w:val="008970C2"/>
    <w:rsid w:val="008978F3"/>
    <w:rsid w:val="008A1B09"/>
    <w:rsid w:val="008A44EF"/>
    <w:rsid w:val="008A59E2"/>
    <w:rsid w:val="008A6083"/>
    <w:rsid w:val="008A7AB0"/>
    <w:rsid w:val="008B2610"/>
    <w:rsid w:val="008B5166"/>
    <w:rsid w:val="008C011E"/>
    <w:rsid w:val="008C0334"/>
    <w:rsid w:val="008C2984"/>
    <w:rsid w:val="008C4277"/>
    <w:rsid w:val="008C530F"/>
    <w:rsid w:val="008D0827"/>
    <w:rsid w:val="008D30FB"/>
    <w:rsid w:val="008D3A79"/>
    <w:rsid w:val="008D3AB3"/>
    <w:rsid w:val="008D5681"/>
    <w:rsid w:val="008D5AD4"/>
    <w:rsid w:val="008D67D4"/>
    <w:rsid w:val="008E09C4"/>
    <w:rsid w:val="008E1085"/>
    <w:rsid w:val="008E16D7"/>
    <w:rsid w:val="008E1789"/>
    <w:rsid w:val="008E2083"/>
    <w:rsid w:val="008E38CE"/>
    <w:rsid w:val="008E3B94"/>
    <w:rsid w:val="008E579C"/>
    <w:rsid w:val="008E6404"/>
    <w:rsid w:val="008E7139"/>
    <w:rsid w:val="008F106A"/>
    <w:rsid w:val="008F6BAC"/>
    <w:rsid w:val="008F7C0A"/>
    <w:rsid w:val="00905F91"/>
    <w:rsid w:val="0090708A"/>
    <w:rsid w:val="009072AB"/>
    <w:rsid w:val="009078D2"/>
    <w:rsid w:val="0091480B"/>
    <w:rsid w:val="00915E9D"/>
    <w:rsid w:val="0092077A"/>
    <w:rsid w:val="00921E9D"/>
    <w:rsid w:val="009250CD"/>
    <w:rsid w:val="009254B0"/>
    <w:rsid w:val="009257C0"/>
    <w:rsid w:val="009324AE"/>
    <w:rsid w:val="00932C13"/>
    <w:rsid w:val="009358EF"/>
    <w:rsid w:val="009367AA"/>
    <w:rsid w:val="00943328"/>
    <w:rsid w:val="00950A40"/>
    <w:rsid w:val="00956BC3"/>
    <w:rsid w:val="00961863"/>
    <w:rsid w:val="009618C0"/>
    <w:rsid w:val="009651CA"/>
    <w:rsid w:val="00967040"/>
    <w:rsid w:val="00971528"/>
    <w:rsid w:val="00971AD6"/>
    <w:rsid w:val="00971FEE"/>
    <w:rsid w:val="00972698"/>
    <w:rsid w:val="00977CFD"/>
    <w:rsid w:val="0098157D"/>
    <w:rsid w:val="00984FFA"/>
    <w:rsid w:val="0098796D"/>
    <w:rsid w:val="00990F31"/>
    <w:rsid w:val="00992262"/>
    <w:rsid w:val="00992CF4"/>
    <w:rsid w:val="009945F6"/>
    <w:rsid w:val="009A050D"/>
    <w:rsid w:val="009A1537"/>
    <w:rsid w:val="009B54EB"/>
    <w:rsid w:val="009B6E29"/>
    <w:rsid w:val="009C0CBE"/>
    <w:rsid w:val="009C1B79"/>
    <w:rsid w:val="009C4593"/>
    <w:rsid w:val="009C6095"/>
    <w:rsid w:val="009C6BD1"/>
    <w:rsid w:val="009D0186"/>
    <w:rsid w:val="009D3C68"/>
    <w:rsid w:val="009D569B"/>
    <w:rsid w:val="009E2AE7"/>
    <w:rsid w:val="009E3416"/>
    <w:rsid w:val="009E4E2D"/>
    <w:rsid w:val="009E5C4C"/>
    <w:rsid w:val="009E7A06"/>
    <w:rsid w:val="009F1732"/>
    <w:rsid w:val="009F2330"/>
    <w:rsid w:val="009F4BAA"/>
    <w:rsid w:val="00A02DD1"/>
    <w:rsid w:val="00A04AC7"/>
    <w:rsid w:val="00A06840"/>
    <w:rsid w:val="00A06EAE"/>
    <w:rsid w:val="00A1137E"/>
    <w:rsid w:val="00A13A27"/>
    <w:rsid w:val="00A161CB"/>
    <w:rsid w:val="00A16C71"/>
    <w:rsid w:val="00A16F5F"/>
    <w:rsid w:val="00A21695"/>
    <w:rsid w:val="00A22293"/>
    <w:rsid w:val="00A236FD"/>
    <w:rsid w:val="00A2522C"/>
    <w:rsid w:val="00A26D76"/>
    <w:rsid w:val="00A323BA"/>
    <w:rsid w:val="00A42B9E"/>
    <w:rsid w:val="00A4659F"/>
    <w:rsid w:val="00A467A5"/>
    <w:rsid w:val="00A47031"/>
    <w:rsid w:val="00A47893"/>
    <w:rsid w:val="00A54009"/>
    <w:rsid w:val="00A61563"/>
    <w:rsid w:val="00A61E36"/>
    <w:rsid w:val="00A64749"/>
    <w:rsid w:val="00A64814"/>
    <w:rsid w:val="00A700A9"/>
    <w:rsid w:val="00A749F6"/>
    <w:rsid w:val="00A76F7B"/>
    <w:rsid w:val="00A8024C"/>
    <w:rsid w:val="00A85AA9"/>
    <w:rsid w:val="00A870AC"/>
    <w:rsid w:val="00A90DBA"/>
    <w:rsid w:val="00A91097"/>
    <w:rsid w:val="00A93E55"/>
    <w:rsid w:val="00AA2108"/>
    <w:rsid w:val="00AA479E"/>
    <w:rsid w:val="00AA55DD"/>
    <w:rsid w:val="00AA653D"/>
    <w:rsid w:val="00AB10C5"/>
    <w:rsid w:val="00AB6FC4"/>
    <w:rsid w:val="00AC4F38"/>
    <w:rsid w:val="00AC6030"/>
    <w:rsid w:val="00AC6BAC"/>
    <w:rsid w:val="00AD0CC3"/>
    <w:rsid w:val="00AD2503"/>
    <w:rsid w:val="00AD33DE"/>
    <w:rsid w:val="00AD4781"/>
    <w:rsid w:val="00AD4A89"/>
    <w:rsid w:val="00AE1B18"/>
    <w:rsid w:val="00AE3F8B"/>
    <w:rsid w:val="00AE525F"/>
    <w:rsid w:val="00AE673D"/>
    <w:rsid w:val="00AF5E11"/>
    <w:rsid w:val="00AF5F9E"/>
    <w:rsid w:val="00AF602B"/>
    <w:rsid w:val="00AF629A"/>
    <w:rsid w:val="00AF6BCF"/>
    <w:rsid w:val="00AF76D6"/>
    <w:rsid w:val="00B01076"/>
    <w:rsid w:val="00B01C5C"/>
    <w:rsid w:val="00B05941"/>
    <w:rsid w:val="00B06CA7"/>
    <w:rsid w:val="00B06FEB"/>
    <w:rsid w:val="00B0796B"/>
    <w:rsid w:val="00B13943"/>
    <w:rsid w:val="00B20227"/>
    <w:rsid w:val="00B205C4"/>
    <w:rsid w:val="00B21251"/>
    <w:rsid w:val="00B21E5F"/>
    <w:rsid w:val="00B27123"/>
    <w:rsid w:val="00B27480"/>
    <w:rsid w:val="00B31B2C"/>
    <w:rsid w:val="00B3206C"/>
    <w:rsid w:val="00B342B5"/>
    <w:rsid w:val="00B34C4E"/>
    <w:rsid w:val="00B35BD6"/>
    <w:rsid w:val="00B37C7D"/>
    <w:rsid w:val="00B4293C"/>
    <w:rsid w:val="00B4306F"/>
    <w:rsid w:val="00B468B7"/>
    <w:rsid w:val="00B47D00"/>
    <w:rsid w:val="00B54B6A"/>
    <w:rsid w:val="00B572B5"/>
    <w:rsid w:val="00B57931"/>
    <w:rsid w:val="00B60DDB"/>
    <w:rsid w:val="00B61180"/>
    <w:rsid w:val="00B64699"/>
    <w:rsid w:val="00B73B81"/>
    <w:rsid w:val="00B73EC5"/>
    <w:rsid w:val="00B74145"/>
    <w:rsid w:val="00B77319"/>
    <w:rsid w:val="00B82194"/>
    <w:rsid w:val="00B82A0B"/>
    <w:rsid w:val="00B842E7"/>
    <w:rsid w:val="00B8514A"/>
    <w:rsid w:val="00B85AD9"/>
    <w:rsid w:val="00B85BA5"/>
    <w:rsid w:val="00B902A0"/>
    <w:rsid w:val="00B9163F"/>
    <w:rsid w:val="00B91D5B"/>
    <w:rsid w:val="00B9542D"/>
    <w:rsid w:val="00B95F89"/>
    <w:rsid w:val="00BA0FC2"/>
    <w:rsid w:val="00BA1CB1"/>
    <w:rsid w:val="00BA75C4"/>
    <w:rsid w:val="00BB1696"/>
    <w:rsid w:val="00BB1DE5"/>
    <w:rsid w:val="00BB4569"/>
    <w:rsid w:val="00BB5E42"/>
    <w:rsid w:val="00BB739B"/>
    <w:rsid w:val="00BC1C00"/>
    <w:rsid w:val="00BC20D4"/>
    <w:rsid w:val="00BC67D8"/>
    <w:rsid w:val="00BD12AA"/>
    <w:rsid w:val="00BD1A89"/>
    <w:rsid w:val="00BD1B12"/>
    <w:rsid w:val="00BD4600"/>
    <w:rsid w:val="00BE0486"/>
    <w:rsid w:val="00BE22C1"/>
    <w:rsid w:val="00BE2AF8"/>
    <w:rsid w:val="00BE606B"/>
    <w:rsid w:val="00BE61B2"/>
    <w:rsid w:val="00BF42FA"/>
    <w:rsid w:val="00BF730E"/>
    <w:rsid w:val="00BF76A1"/>
    <w:rsid w:val="00BF7A19"/>
    <w:rsid w:val="00C05343"/>
    <w:rsid w:val="00C056CB"/>
    <w:rsid w:val="00C06C3E"/>
    <w:rsid w:val="00C1047A"/>
    <w:rsid w:val="00C1266B"/>
    <w:rsid w:val="00C13336"/>
    <w:rsid w:val="00C152CD"/>
    <w:rsid w:val="00C15EAA"/>
    <w:rsid w:val="00C16068"/>
    <w:rsid w:val="00C208EF"/>
    <w:rsid w:val="00C22009"/>
    <w:rsid w:val="00C22EE6"/>
    <w:rsid w:val="00C230B3"/>
    <w:rsid w:val="00C238B4"/>
    <w:rsid w:val="00C23BD2"/>
    <w:rsid w:val="00C24968"/>
    <w:rsid w:val="00C24F7F"/>
    <w:rsid w:val="00C251F8"/>
    <w:rsid w:val="00C263F7"/>
    <w:rsid w:val="00C27F60"/>
    <w:rsid w:val="00C30703"/>
    <w:rsid w:val="00C3295C"/>
    <w:rsid w:val="00C336E6"/>
    <w:rsid w:val="00C35FB9"/>
    <w:rsid w:val="00C36E48"/>
    <w:rsid w:val="00C40BF4"/>
    <w:rsid w:val="00C416AD"/>
    <w:rsid w:val="00C425B7"/>
    <w:rsid w:val="00C47279"/>
    <w:rsid w:val="00C5256A"/>
    <w:rsid w:val="00C53C15"/>
    <w:rsid w:val="00C5460C"/>
    <w:rsid w:val="00C5528C"/>
    <w:rsid w:val="00C5714C"/>
    <w:rsid w:val="00C607D0"/>
    <w:rsid w:val="00C613E3"/>
    <w:rsid w:val="00C617F7"/>
    <w:rsid w:val="00C6321D"/>
    <w:rsid w:val="00C634F3"/>
    <w:rsid w:val="00C71054"/>
    <w:rsid w:val="00C710CE"/>
    <w:rsid w:val="00C718C9"/>
    <w:rsid w:val="00C7507C"/>
    <w:rsid w:val="00C807A4"/>
    <w:rsid w:val="00C84457"/>
    <w:rsid w:val="00C854E7"/>
    <w:rsid w:val="00C85CE7"/>
    <w:rsid w:val="00C863F2"/>
    <w:rsid w:val="00C943EF"/>
    <w:rsid w:val="00C9515D"/>
    <w:rsid w:val="00C951C8"/>
    <w:rsid w:val="00C95ED4"/>
    <w:rsid w:val="00CA017B"/>
    <w:rsid w:val="00CA70C6"/>
    <w:rsid w:val="00CB21B0"/>
    <w:rsid w:val="00CB2A48"/>
    <w:rsid w:val="00CB2C4F"/>
    <w:rsid w:val="00CB4244"/>
    <w:rsid w:val="00CB4C45"/>
    <w:rsid w:val="00CB6222"/>
    <w:rsid w:val="00CB714A"/>
    <w:rsid w:val="00CC03AC"/>
    <w:rsid w:val="00CC069C"/>
    <w:rsid w:val="00CC0A6B"/>
    <w:rsid w:val="00CC25E7"/>
    <w:rsid w:val="00CC2689"/>
    <w:rsid w:val="00CC4E45"/>
    <w:rsid w:val="00CC6091"/>
    <w:rsid w:val="00CC79EF"/>
    <w:rsid w:val="00CD07C2"/>
    <w:rsid w:val="00CD0BCA"/>
    <w:rsid w:val="00CD0C08"/>
    <w:rsid w:val="00CD333C"/>
    <w:rsid w:val="00CD63CD"/>
    <w:rsid w:val="00CE0C82"/>
    <w:rsid w:val="00CE386D"/>
    <w:rsid w:val="00CE4375"/>
    <w:rsid w:val="00CE45F8"/>
    <w:rsid w:val="00CE4BB7"/>
    <w:rsid w:val="00CE6229"/>
    <w:rsid w:val="00CE6F5B"/>
    <w:rsid w:val="00CF0CB3"/>
    <w:rsid w:val="00CF26DF"/>
    <w:rsid w:val="00CF3F13"/>
    <w:rsid w:val="00CF4523"/>
    <w:rsid w:val="00CF6A7A"/>
    <w:rsid w:val="00CF6FBE"/>
    <w:rsid w:val="00CF7AEA"/>
    <w:rsid w:val="00D02243"/>
    <w:rsid w:val="00D05924"/>
    <w:rsid w:val="00D06797"/>
    <w:rsid w:val="00D075DA"/>
    <w:rsid w:val="00D0792A"/>
    <w:rsid w:val="00D07D4D"/>
    <w:rsid w:val="00D12D80"/>
    <w:rsid w:val="00D16859"/>
    <w:rsid w:val="00D16A46"/>
    <w:rsid w:val="00D16B57"/>
    <w:rsid w:val="00D2031F"/>
    <w:rsid w:val="00D20783"/>
    <w:rsid w:val="00D22515"/>
    <w:rsid w:val="00D22861"/>
    <w:rsid w:val="00D2416C"/>
    <w:rsid w:val="00D244E1"/>
    <w:rsid w:val="00D25A78"/>
    <w:rsid w:val="00D263C2"/>
    <w:rsid w:val="00D31091"/>
    <w:rsid w:val="00D33717"/>
    <w:rsid w:val="00D340BE"/>
    <w:rsid w:val="00D34F39"/>
    <w:rsid w:val="00D4029B"/>
    <w:rsid w:val="00D42417"/>
    <w:rsid w:val="00D43AD6"/>
    <w:rsid w:val="00D43D88"/>
    <w:rsid w:val="00D46091"/>
    <w:rsid w:val="00D51877"/>
    <w:rsid w:val="00D5196F"/>
    <w:rsid w:val="00D527D8"/>
    <w:rsid w:val="00D5516F"/>
    <w:rsid w:val="00D575AA"/>
    <w:rsid w:val="00D576FE"/>
    <w:rsid w:val="00D618C1"/>
    <w:rsid w:val="00D63764"/>
    <w:rsid w:val="00D649EC"/>
    <w:rsid w:val="00D655F3"/>
    <w:rsid w:val="00D660A7"/>
    <w:rsid w:val="00D717FE"/>
    <w:rsid w:val="00D71D05"/>
    <w:rsid w:val="00D7631F"/>
    <w:rsid w:val="00D76E7F"/>
    <w:rsid w:val="00D811E5"/>
    <w:rsid w:val="00D81B0F"/>
    <w:rsid w:val="00D83990"/>
    <w:rsid w:val="00D86925"/>
    <w:rsid w:val="00D90167"/>
    <w:rsid w:val="00D923C4"/>
    <w:rsid w:val="00DA0643"/>
    <w:rsid w:val="00DA1DB0"/>
    <w:rsid w:val="00DA1E35"/>
    <w:rsid w:val="00DA32C2"/>
    <w:rsid w:val="00DA45F6"/>
    <w:rsid w:val="00DA5570"/>
    <w:rsid w:val="00DA6887"/>
    <w:rsid w:val="00DA688D"/>
    <w:rsid w:val="00DB0C94"/>
    <w:rsid w:val="00DB56A4"/>
    <w:rsid w:val="00DB57A5"/>
    <w:rsid w:val="00DB7654"/>
    <w:rsid w:val="00DC22E0"/>
    <w:rsid w:val="00DC2629"/>
    <w:rsid w:val="00DC5904"/>
    <w:rsid w:val="00DC63F3"/>
    <w:rsid w:val="00DD1208"/>
    <w:rsid w:val="00DD4587"/>
    <w:rsid w:val="00DD45ED"/>
    <w:rsid w:val="00DE252D"/>
    <w:rsid w:val="00DF0B0B"/>
    <w:rsid w:val="00DF0C5B"/>
    <w:rsid w:val="00DF27B9"/>
    <w:rsid w:val="00DF3225"/>
    <w:rsid w:val="00DF6FB9"/>
    <w:rsid w:val="00E00340"/>
    <w:rsid w:val="00E038E3"/>
    <w:rsid w:val="00E05015"/>
    <w:rsid w:val="00E05918"/>
    <w:rsid w:val="00E12FEC"/>
    <w:rsid w:val="00E13B05"/>
    <w:rsid w:val="00E13F3F"/>
    <w:rsid w:val="00E146B2"/>
    <w:rsid w:val="00E15469"/>
    <w:rsid w:val="00E20154"/>
    <w:rsid w:val="00E2122D"/>
    <w:rsid w:val="00E23A2A"/>
    <w:rsid w:val="00E25C32"/>
    <w:rsid w:val="00E26881"/>
    <w:rsid w:val="00E32A48"/>
    <w:rsid w:val="00E331E0"/>
    <w:rsid w:val="00E35117"/>
    <w:rsid w:val="00E36A14"/>
    <w:rsid w:val="00E371A2"/>
    <w:rsid w:val="00E404F1"/>
    <w:rsid w:val="00E40E67"/>
    <w:rsid w:val="00E4214C"/>
    <w:rsid w:val="00E45862"/>
    <w:rsid w:val="00E51EC2"/>
    <w:rsid w:val="00E54402"/>
    <w:rsid w:val="00E54564"/>
    <w:rsid w:val="00E545CF"/>
    <w:rsid w:val="00E637FB"/>
    <w:rsid w:val="00E63A5F"/>
    <w:rsid w:val="00E64D9F"/>
    <w:rsid w:val="00E664A4"/>
    <w:rsid w:val="00E67E1E"/>
    <w:rsid w:val="00E724B9"/>
    <w:rsid w:val="00E72900"/>
    <w:rsid w:val="00E77D8D"/>
    <w:rsid w:val="00E83C78"/>
    <w:rsid w:val="00E91A6A"/>
    <w:rsid w:val="00E9214C"/>
    <w:rsid w:val="00E942FA"/>
    <w:rsid w:val="00E944AE"/>
    <w:rsid w:val="00E96C00"/>
    <w:rsid w:val="00E96FDC"/>
    <w:rsid w:val="00E97C4C"/>
    <w:rsid w:val="00EA2049"/>
    <w:rsid w:val="00EA51D5"/>
    <w:rsid w:val="00EA58E1"/>
    <w:rsid w:val="00EB1DBD"/>
    <w:rsid w:val="00EB2A8A"/>
    <w:rsid w:val="00EB4D22"/>
    <w:rsid w:val="00EC09F4"/>
    <w:rsid w:val="00EC1F29"/>
    <w:rsid w:val="00EC4137"/>
    <w:rsid w:val="00EC4F0D"/>
    <w:rsid w:val="00EC50E8"/>
    <w:rsid w:val="00EC5973"/>
    <w:rsid w:val="00ED1CD9"/>
    <w:rsid w:val="00ED1E81"/>
    <w:rsid w:val="00ED366F"/>
    <w:rsid w:val="00EE249E"/>
    <w:rsid w:val="00EE4F85"/>
    <w:rsid w:val="00EE7977"/>
    <w:rsid w:val="00EF1444"/>
    <w:rsid w:val="00EF1E5C"/>
    <w:rsid w:val="00EF2C15"/>
    <w:rsid w:val="00EF45F4"/>
    <w:rsid w:val="00EF6E50"/>
    <w:rsid w:val="00F00046"/>
    <w:rsid w:val="00F02CA8"/>
    <w:rsid w:val="00F02DA5"/>
    <w:rsid w:val="00F02E72"/>
    <w:rsid w:val="00F100E1"/>
    <w:rsid w:val="00F13B27"/>
    <w:rsid w:val="00F144BB"/>
    <w:rsid w:val="00F14BFF"/>
    <w:rsid w:val="00F1525E"/>
    <w:rsid w:val="00F22A9D"/>
    <w:rsid w:val="00F2516B"/>
    <w:rsid w:val="00F26DD4"/>
    <w:rsid w:val="00F34255"/>
    <w:rsid w:val="00F415E7"/>
    <w:rsid w:val="00F42410"/>
    <w:rsid w:val="00F43BFE"/>
    <w:rsid w:val="00F50753"/>
    <w:rsid w:val="00F512A1"/>
    <w:rsid w:val="00F56673"/>
    <w:rsid w:val="00F5708F"/>
    <w:rsid w:val="00F612BC"/>
    <w:rsid w:val="00F64A94"/>
    <w:rsid w:val="00F6509D"/>
    <w:rsid w:val="00F65562"/>
    <w:rsid w:val="00F6697C"/>
    <w:rsid w:val="00F76A76"/>
    <w:rsid w:val="00F77C53"/>
    <w:rsid w:val="00F8069D"/>
    <w:rsid w:val="00F81945"/>
    <w:rsid w:val="00F83644"/>
    <w:rsid w:val="00F847C2"/>
    <w:rsid w:val="00F85E46"/>
    <w:rsid w:val="00F936FF"/>
    <w:rsid w:val="00F939EC"/>
    <w:rsid w:val="00F945AB"/>
    <w:rsid w:val="00F95B80"/>
    <w:rsid w:val="00F9654E"/>
    <w:rsid w:val="00F968C3"/>
    <w:rsid w:val="00F972D4"/>
    <w:rsid w:val="00F9740E"/>
    <w:rsid w:val="00FC50B1"/>
    <w:rsid w:val="00FC6E16"/>
    <w:rsid w:val="00FC7E2F"/>
    <w:rsid w:val="00FD4261"/>
    <w:rsid w:val="00FE209F"/>
    <w:rsid w:val="00FF0B27"/>
    <w:rsid w:val="00FF0FA4"/>
    <w:rsid w:val="00FF0FB9"/>
    <w:rsid w:val="00FF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4475F"/>
  <w15:docId w15:val="{BA8432DE-4554-43C6-9728-58D222062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3A89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40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145F8"/>
    <w:pPr>
      <w:suppressAutoHyphens/>
      <w:spacing w:before="240" w:after="60" w:line="256" w:lineRule="auto"/>
      <w:outlineLvl w:val="5"/>
    </w:pPr>
    <w:rPr>
      <w:rFonts w:ascii="Times New Roman" w:hAnsi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13A89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A559F"/>
    <w:rPr>
      <w:rFonts w:ascii="Calibri" w:eastAsia="Calibri" w:hAnsi="Calibri" w:cs="Times New Roman"/>
    </w:rPr>
  </w:style>
  <w:style w:type="character" w:customStyle="1" w:styleId="Nagwek6Znak">
    <w:name w:val="Nagłówek 6 Znak"/>
    <w:basedOn w:val="Domylnaczcionkaakapitu"/>
    <w:link w:val="Nagwek6"/>
    <w:uiPriority w:val="99"/>
    <w:rsid w:val="005145F8"/>
    <w:rPr>
      <w:rFonts w:ascii="Times New Roman" w:eastAsia="Calibri" w:hAnsi="Times New Roman" w:cs="Times New Roman"/>
      <w:b/>
      <w:bCs/>
      <w:lang w:eastAsia="zh-CN"/>
    </w:rPr>
  </w:style>
  <w:style w:type="paragraph" w:customStyle="1" w:styleId="BodyText31">
    <w:name w:val="Body Text 31"/>
    <w:basedOn w:val="Normalny"/>
    <w:uiPriority w:val="99"/>
    <w:rsid w:val="005145F8"/>
    <w:pPr>
      <w:widowControl w:val="0"/>
      <w:tabs>
        <w:tab w:val="left" w:pos="426"/>
        <w:tab w:val="left" w:pos="709"/>
      </w:tabs>
      <w:spacing w:after="0" w:line="240" w:lineRule="auto"/>
    </w:pPr>
    <w:rPr>
      <w:rFonts w:ascii="Times New Roman" w:hAnsi="Times New Roman"/>
      <w:sz w:val="24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AF5E11"/>
    <w:rPr>
      <w:b/>
      <w:bCs/>
    </w:rPr>
  </w:style>
  <w:style w:type="character" w:styleId="Hipercze">
    <w:name w:val="Hyperlink"/>
    <w:basedOn w:val="Domylnaczcionkaakapitu"/>
    <w:uiPriority w:val="99"/>
    <w:unhideWhenUsed/>
    <w:rsid w:val="00971FEE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D90167"/>
    <w:pPr>
      <w:spacing w:after="12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D9016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FFA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7B0B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5C7760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14407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14407B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407B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23D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23D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23DD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3D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3DD8"/>
    <w:rPr>
      <w:rFonts w:ascii="Calibri" w:eastAsia="Calibri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BE60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956BC3"/>
    <w:pPr>
      <w:ind w:left="720"/>
    </w:pPr>
    <w:rPr>
      <w:rFonts w:eastAsia="Times New Roman" w:cs="Calibri"/>
      <w:lang w:eastAsia="pl-PL"/>
    </w:rPr>
  </w:style>
  <w:style w:type="table" w:styleId="Tabela-Siatka">
    <w:name w:val="Table Grid"/>
    <w:basedOn w:val="Standardowy"/>
    <w:uiPriority w:val="59"/>
    <w:rsid w:val="00472F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D519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5196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519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196F"/>
    <w:rPr>
      <w:rFonts w:ascii="Calibri" w:eastAsia="Calibri" w:hAnsi="Calibri" w:cs="Times New Roman"/>
    </w:rPr>
  </w:style>
  <w:style w:type="paragraph" w:customStyle="1" w:styleId="Textbody">
    <w:name w:val="Text body"/>
    <w:basedOn w:val="Normalny"/>
    <w:rsid w:val="00AA479E"/>
    <w:pPr>
      <w:suppressAutoHyphens/>
      <w:spacing w:after="120"/>
    </w:pPr>
    <w:rPr>
      <w:rFonts w:cs="Calibri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1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7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5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1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2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8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9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5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9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0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2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818DBA-AB0F-4F06-B1C6-A81DE7DD6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3291</Words>
  <Characters>19749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Polskie Wydawnictwo Muzyczne S.A.</Company>
  <LinksUpToDate>false</LinksUpToDate>
  <CharactersWithSpaces>22995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</dc:creator>
  <cp:lastModifiedBy>Iza</cp:lastModifiedBy>
  <cp:revision>3</cp:revision>
  <cp:lastPrinted>2019-10-04T12:04:00Z</cp:lastPrinted>
  <dcterms:created xsi:type="dcterms:W3CDTF">2019-10-10T08:36:00Z</dcterms:created>
  <dcterms:modified xsi:type="dcterms:W3CDTF">2019-12-10T08:35:00Z</dcterms:modified>
</cp:coreProperties>
</file>